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comments.xml" ContentType="application/vnd.openxmlformats-officedocument.wordprocessingml.comment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F090B" w:rsidRPr="006B3587" w:rsidRDefault="00FF090B">
      <w:pPr>
        <w:rPr>
          <w:rFonts w:ascii="Times New Roman" w:hAnsi="Times New Roman" w:cs="Times New Roman"/>
        </w:rPr>
      </w:pPr>
    </w:p>
    <w:p w:rsidR="007F7E62" w:rsidRPr="006B3587" w:rsidRDefault="007F7E62">
      <w:pPr>
        <w:rPr>
          <w:rFonts w:ascii="Times New Roman" w:hAnsi="Times New Roman" w:cs="Times New Roman"/>
        </w:rPr>
      </w:pPr>
    </w:p>
    <w:p w:rsidR="007F7E62" w:rsidRPr="006B3587" w:rsidRDefault="007F7E62">
      <w:pPr>
        <w:rPr>
          <w:rFonts w:ascii="Times New Roman" w:hAnsi="Times New Roman" w:cs="Times New Roman"/>
        </w:rPr>
      </w:pPr>
    </w:p>
    <w:p w:rsidR="007F7E62" w:rsidRPr="006B3587" w:rsidRDefault="00D252DB" w:rsidP="00BE387B">
      <w:pPr>
        <w:rPr>
          <w:rFonts w:ascii="Times New Roman" w:hAnsi="Times New Roman" w:cs="Times New Roman"/>
          <w:b/>
        </w:rPr>
      </w:pPr>
      <w:r w:rsidRPr="006B3587">
        <w:rPr>
          <w:rFonts w:ascii="Times New Roman" w:hAnsi="Times New Roman" w:cs="Times New Roman"/>
          <w:b/>
        </w:rPr>
        <w:t xml:space="preserve">The Effect of </w:t>
      </w:r>
      <w:r w:rsidR="007F7E62" w:rsidRPr="006B3587">
        <w:rPr>
          <w:rFonts w:ascii="Times New Roman" w:hAnsi="Times New Roman" w:cs="Times New Roman"/>
          <w:b/>
        </w:rPr>
        <w:t xml:space="preserve">Indwelling Arterial Catheters </w:t>
      </w:r>
      <w:r w:rsidRPr="006B3587">
        <w:rPr>
          <w:rFonts w:ascii="Times New Roman" w:hAnsi="Times New Roman" w:cs="Times New Roman"/>
          <w:b/>
        </w:rPr>
        <w:t>in</w:t>
      </w:r>
      <w:r w:rsidR="007F7E62" w:rsidRPr="006B3587">
        <w:rPr>
          <w:rFonts w:ascii="Times New Roman" w:hAnsi="Times New Roman" w:cs="Times New Roman"/>
          <w:b/>
        </w:rPr>
        <w:t xml:space="preserve"> </w:t>
      </w:r>
      <w:proofErr w:type="spellStart"/>
      <w:r w:rsidR="001C0E8B">
        <w:rPr>
          <w:rFonts w:ascii="Times New Roman" w:hAnsi="Times New Roman" w:cs="Times New Roman"/>
          <w:b/>
        </w:rPr>
        <w:t>Hemodynamically</w:t>
      </w:r>
      <w:proofErr w:type="spellEnd"/>
      <w:r w:rsidR="001C0E8B">
        <w:rPr>
          <w:rFonts w:ascii="Times New Roman" w:hAnsi="Times New Roman" w:cs="Times New Roman"/>
          <w:b/>
        </w:rPr>
        <w:t xml:space="preserve"> Stable</w:t>
      </w:r>
      <w:r w:rsidRPr="006B3587">
        <w:rPr>
          <w:rFonts w:ascii="Times New Roman" w:hAnsi="Times New Roman" w:cs="Times New Roman"/>
          <w:b/>
        </w:rPr>
        <w:t xml:space="preserve"> Patients </w:t>
      </w:r>
      <w:r w:rsidR="001C0E8B">
        <w:rPr>
          <w:rFonts w:ascii="Times New Roman" w:hAnsi="Times New Roman" w:cs="Times New Roman"/>
          <w:b/>
        </w:rPr>
        <w:t>With Respiratory Failure</w:t>
      </w:r>
    </w:p>
    <w:p w:rsidR="007F7E62" w:rsidRPr="006B3587" w:rsidRDefault="007F7E62" w:rsidP="007F7E62">
      <w:pPr>
        <w:jc w:val="center"/>
        <w:rPr>
          <w:rFonts w:ascii="Times New Roman" w:hAnsi="Times New Roman" w:cs="Times New Roman"/>
        </w:rPr>
      </w:pPr>
    </w:p>
    <w:p w:rsidR="007F7E62" w:rsidRPr="006B3587" w:rsidRDefault="007F7E62" w:rsidP="00BE387B">
      <w:pPr>
        <w:rPr>
          <w:rFonts w:ascii="Times New Roman" w:hAnsi="Times New Roman" w:cs="Times New Roman"/>
        </w:rPr>
      </w:pPr>
      <w:r w:rsidRPr="006B3587">
        <w:rPr>
          <w:rFonts w:ascii="Times New Roman" w:hAnsi="Times New Roman" w:cs="Times New Roman"/>
        </w:rPr>
        <w:t>Douglas J Hsu, MD</w:t>
      </w:r>
      <w:r w:rsidR="00D252DB" w:rsidRPr="006B3587">
        <w:rPr>
          <w:rFonts w:ascii="Times New Roman" w:hAnsi="Times New Roman" w:cs="Times New Roman"/>
        </w:rPr>
        <w:t>* (1</w:t>
      </w:r>
      <w:r w:rsidR="004B6D00">
        <w:rPr>
          <w:rFonts w:ascii="Times New Roman" w:hAnsi="Times New Roman" w:cs="Times New Roman"/>
        </w:rPr>
        <w:t>, 2</w:t>
      </w:r>
      <w:r w:rsidR="00D252DB" w:rsidRPr="006B3587">
        <w:rPr>
          <w:rFonts w:ascii="Times New Roman" w:hAnsi="Times New Roman" w:cs="Times New Roman"/>
        </w:rPr>
        <w:t>)</w:t>
      </w:r>
      <w:r w:rsidR="00BE387B">
        <w:rPr>
          <w:rFonts w:ascii="Times New Roman" w:hAnsi="Times New Roman" w:cs="Times New Roman"/>
        </w:rPr>
        <w:t xml:space="preserve">, </w:t>
      </w:r>
      <w:proofErr w:type="spellStart"/>
      <w:r w:rsidR="004B6D00">
        <w:rPr>
          <w:rFonts w:ascii="Times New Roman" w:hAnsi="Times New Roman" w:cs="Times New Roman"/>
        </w:rPr>
        <w:t>M</w:t>
      </w:r>
      <w:ins w:id="0" w:author="lceli" w:date="2014-07-14T21:19:00Z">
        <w:r w:rsidR="00DC52D9">
          <w:rPr>
            <w:rFonts w:ascii="Times New Roman" w:hAnsi="Times New Roman" w:cs="Times New Roman"/>
          </w:rPr>
          <w:t>engling</w:t>
        </w:r>
      </w:ins>
      <w:proofErr w:type="spellEnd"/>
      <w:del w:id="1" w:author="lceli" w:date="2014-07-14T21:19:00Z">
        <w:r w:rsidR="004B6D00" w:rsidDel="00DC52D9">
          <w:rPr>
            <w:rFonts w:ascii="Times New Roman" w:hAnsi="Times New Roman" w:cs="Times New Roman"/>
          </w:rPr>
          <w:delText>ornin</w:delText>
        </w:r>
      </w:del>
      <w:r w:rsidR="004B6D00">
        <w:rPr>
          <w:rFonts w:ascii="Times New Roman" w:hAnsi="Times New Roman" w:cs="Times New Roman"/>
        </w:rPr>
        <w:t xml:space="preserve"> </w:t>
      </w:r>
      <w:proofErr w:type="spellStart"/>
      <w:r w:rsidR="004B6D00">
        <w:rPr>
          <w:rFonts w:ascii="Times New Roman" w:hAnsi="Times New Roman" w:cs="Times New Roman"/>
        </w:rPr>
        <w:t>Feng</w:t>
      </w:r>
      <w:proofErr w:type="spellEnd"/>
      <w:r w:rsidR="004B6D00">
        <w:rPr>
          <w:rFonts w:ascii="Times New Roman" w:hAnsi="Times New Roman" w:cs="Times New Roman"/>
        </w:rPr>
        <w:t>, PhD* (3</w:t>
      </w:r>
      <w:ins w:id="2" w:author="ml f" w:date="2014-07-15T23:40:00Z">
        <w:r w:rsidR="0078371E">
          <w:rPr>
            <w:rFonts w:ascii="Times New Roman" w:hAnsi="Times New Roman" w:cs="Times New Roman"/>
          </w:rPr>
          <w:t>, 5</w:t>
        </w:r>
      </w:ins>
      <w:r w:rsidR="00D252DB" w:rsidRPr="006B3587">
        <w:rPr>
          <w:rFonts w:ascii="Times New Roman" w:hAnsi="Times New Roman" w:cs="Times New Roman"/>
        </w:rPr>
        <w:t>)</w:t>
      </w:r>
      <w:r w:rsidR="00BE387B">
        <w:rPr>
          <w:rFonts w:ascii="Times New Roman" w:hAnsi="Times New Roman" w:cs="Times New Roman"/>
        </w:rPr>
        <w:t xml:space="preserve">, </w:t>
      </w:r>
      <w:proofErr w:type="spellStart"/>
      <w:r w:rsidR="00630910" w:rsidRPr="006B3587">
        <w:rPr>
          <w:rFonts w:ascii="Times New Roman" w:hAnsi="Times New Roman" w:cs="Times New Roman"/>
        </w:rPr>
        <w:t>Rishi</w:t>
      </w:r>
      <w:proofErr w:type="spellEnd"/>
      <w:r w:rsidR="00630910" w:rsidRPr="006B3587">
        <w:rPr>
          <w:rFonts w:ascii="Times New Roman" w:hAnsi="Times New Roman" w:cs="Times New Roman"/>
        </w:rPr>
        <w:t xml:space="preserve"> Kothari</w:t>
      </w:r>
      <w:r w:rsidR="004B6D00">
        <w:rPr>
          <w:rFonts w:ascii="Times New Roman" w:hAnsi="Times New Roman" w:cs="Times New Roman"/>
        </w:rPr>
        <w:t>, MD (4</w:t>
      </w:r>
      <w:r w:rsidR="00D252DB" w:rsidRPr="006B3587">
        <w:rPr>
          <w:rFonts w:ascii="Times New Roman" w:hAnsi="Times New Roman" w:cs="Times New Roman"/>
        </w:rPr>
        <w:t>)</w:t>
      </w:r>
      <w:r w:rsidR="00BE387B">
        <w:rPr>
          <w:rFonts w:ascii="Times New Roman" w:hAnsi="Times New Roman" w:cs="Times New Roman"/>
        </w:rPr>
        <w:t xml:space="preserve">, </w:t>
      </w:r>
      <w:proofErr w:type="spellStart"/>
      <w:ins w:id="3" w:author="ml f" w:date="2014-11-07T10:30:00Z">
        <w:r w:rsidR="003A7ACD">
          <w:rPr>
            <w:rFonts w:ascii="Times New Roman" w:hAnsi="Times New Roman" w:cs="Times New Roman"/>
          </w:rPr>
          <w:t>Hufeng</w:t>
        </w:r>
        <w:proofErr w:type="spellEnd"/>
        <w:r w:rsidR="003A7ACD">
          <w:rPr>
            <w:rFonts w:ascii="Times New Roman" w:hAnsi="Times New Roman" w:cs="Times New Roman"/>
          </w:rPr>
          <w:t xml:space="preserve"> </w:t>
        </w:r>
        <w:proofErr w:type="gramStart"/>
        <w:r w:rsidR="003A7ACD">
          <w:rPr>
            <w:rFonts w:ascii="Times New Roman" w:hAnsi="Times New Roman" w:cs="Times New Roman"/>
          </w:rPr>
          <w:t>Zhou(</w:t>
        </w:r>
        <w:proofErr w:type="gramEnd"/>
        <w:r w:rsidR="003A7ACD">
          <w:rPr>
            <w:rFonts w:ascii="Times New Roman" w:hAnsi="Times New Roman" w:cs="Times New Roman"/>
          </w:rPr>
          <w:t xml:space="preserve">6), </w:t>
        </w:r>
      </w:ins>
      <w:r w:rsidRPr="006B3587">
        <w:rPr>
          <w:rFonts w:ascii="Times New Roman" w:hAnsi="Times New Roman" w:cs="Times New Roman"/>
        </w:rPr>
        <w:t xml:space="preserve">Leo A. </w:t>
      </w:r>
      <w:proofErr w:type="spellStart"/>
      <w:r w:rsidRPr="006B3587">
        <w:rPr>
          <w:rFonts w:ascii="Times New Roman" w:hAnsi="Times New Roman" w:cs="Times New Roman"/>
        </w:rPr>
        <w:t>Celi</w:t>
      </w:r>
      <w:proofErr w:type="spellEnd"/>
      <w:r w:rsidRPr="006B3587">
        <w:rPr>
          <w:rFonts w:ascii="Times New Roman" w:hAnsi="Times New Roman" w:cs="Times New Roman"/>
        </w:rPr>
        <w:t>, MD</w:t>
      </w:r>
      <w:ins w:id="4" w:author="lceli" w:date="2014-07-14T21:19:00Z">
        <w:r w:rsidR="00DC52D9">
          <w:rPr>
            <w:rFonts w:ascii="Times New Roman" w:hAnsi="Times New Roman" w:cs="Times New Roman"/>
          </w:rPr>
          <w:t xml:space="preserve"> MS MPH</w:t>
        </w:r>
      </w:ins>
      <w:r w:rsidR="00C329FE">
        <w:rPr>
          <w:rFonts w:ascii="Times New Roman" w:hAnsi="Times New Roman" w:cs="Times New Roman"/>
        </w:rPr>
        <w:t xml:space="preserve"> (1</w:t>
      </w:r>
      <w:r w:rsidR="004B6D00">
        <w:rPr>
          <w:rFonts w:ascii="Times New Roman" w:hAnsi="Times New Roman" w:cs="Times New Roman"/>
        </w:rPr>
        <w:t>, 3</w:t>
      </w:r>
      <w:r w:rsidR="00D252DB" w:rsidRPr="006B3587">
        <w:rPr>
          <w:rFonts w:ascii="Times New Roman" w:hAnsi="Times New Roman" w:cs="Times New Roman"/>
        </w:rPr>
        <w:t>)</w:t>
      </w:r>
    </w:p>
    <w:p w:rsidR="006B3587" w:rsidRPr="006B3587" w:rsidRDefault="006B3587" w:rsidP="00BE387B">
      <w:pPr>
        <w:rPr>
          <w:rFonts w:ascii="Times New Roman" w:hAnsi="Times New Roman" w:cs="Times New Roman"/>
        </w:rPr>
      </w:pPr>
    </w:p>
    <w:p w:rsidR="00BE387B" w:rsidRDefault="00D252DB" w:rsidP="00BE387B">
      <w:pPr>
        <w:pStyle w:val="ListParagraph"/>
        <w:numPr>
          <w:ilvl w:val="0"/>
          <w:numId w:val="1"/>
        </w:numPr>
        <w:rPr>
          <w:rFonts w:ascii="Times New Roman" w:hAnsi="Times New Roman" w:cs="Times New Roman"/>
          <w:color w:val="000000"/>
        </w:rPr>
      </w:pPr>
      <w:r w:rsidRPr="00BE387B">
        <w:rPr>
          <w:rFonts w:ascii="Times New Roman" w:hAnsi="Times New Roman" w:cs="Times New Roman"/>
          <w:color w:val="000000"/>
        </w:rPr>
        <w:t>Division of Pulmonary, Cr</w:t>
      </w:r>
      <w:r w:rsidR="006B3587" w:rsidRPr="00BE387B">
        <w:rPr>
          <w:rFonts w:ascii="Times New Roman" w:hAnsi="Times New Roman" w:cs="Times New Roman"/>
          <w:color w:val="000000"/>
        </w:rPr>
        <w:t>itical Care, and Sleep Medicine,</w:t>
      </w:r>
      <w:r w:rsidRPr="00BE387B">
        <w:rPr>
          <w:rFonts w:ascii="Times New Roman" w:hAnsi="Times New Roman" w:cs="Times New Roman"/>
          <w:color w:val="000000"/>
        </w:rPr>
        <w:t xml:space="preserve"> Beth Israel Deaconess Medical Center, Boston, MA</w:t>
      </w:r>
    </w:p>
    <w:p w:rsidR="00C329FE" w:rsidRPr="00C329FE" w:rsidRDefault="00C329FE" w:rsidP="00C329FE">
      <w:pPr>
        <w:pStyle w:val="ListParagraph"/>
        <w:numPr>
          <w:ilvl w:val="0"/>
          <w:numId w:val="1"/>
        </w:numPr>
        <w:rPr>
          <w:rFonts w:ascii="Times New Roman" w:hAnsi="Times New Roman" w:cs="Times New Roman"/>
          <w:color w:val="000000"/>
        </w:rPr>
      </w:pPr>
      <w:r>
        <w:rPr>
          <w:rFonts w:ascii="Times New Roman" w:hAnsi="Times New Roman" w:cs="Times New Roman"/>
          <w:color w:val="000000"/>
        </w:rPr>
        <w:t>Division of Pulmonary and Critical Care, Massachusetts General Hospital, Boston MA</w:t>
      </w:r>
    </w:p>
    <w:p w:rsidR="00BE387B" w:rsidRDefault="00D252DB" w:rsidP="00BE387B">
      <w:pPr>
        <w:pStyle w:val="ListParagraph"/>
        <w:numPr>
          <w:ilvl w:val="0"/>
          <w:numId w:val="1"/>
        </w:numPr>
        <w:rPr>
          <w:rFonts w:ascii="Times New Roman" w:hAnsi="Times New Roman" w:cs="Times New Roman"/>
          <w:color w:val="000000"/>
        </w:rPr>
      </w:pPr>
      <w:r w:rsidRPr="00BE387B">
        <w:rPr>
          <w:rFonts w:ascii="Times New Roman" w:hAnsi="Times New Roman" w:cs="Times New Roman"/>
          <w:color w:val="000000"/>
        </w:rPr>
        <w:t>Laboratory of Computational Physiology, Massachusetts Institute of Technology, Cambridge, MA</w:t>
      </w:r>
    </w:p>
    <w:p w:rsidR="00D252DB" w:rsidRPr="0078371E" w:rsidRDefault="00D252DB" w:rsidP="00BE387B">
      <w:pPr>
        <w:pStyle w:val="ListParagraph"/>
        <w:numPr>
          <w:ilvl w:val="0"/>
          <w:numId w:val="1"/>
        </w:numPr>
        <w:rPr>
          <w:ins w:id="5" w:author="ml f" w:date="2014-07-15T23:40:00Z"/>
          <w:rFonts w:ascii="Times New Roman" w:hAnsi="Times New Roman" w:cs="Times New Roman"/>
          <w:color w:val="000000"/>
          <w:rPrChange w:id="6" w:author="ml f" w:date="2014-07-15T23:40:00Z">
            <w:rPr>
              <w:ins w:id="7" w:author="ml f" w:date="2014-07-15T23:40:00Z"/>
              <w:rFonts w:ascii="Times New Roman" w:eastAsia="Times New Roman" w:hAnsi="Times New Roman" w:cs="Times New Roman"/>
              <w:color w:val="000000"/>
            </w:rPr>
          </w:rPrChange>
        </w:rPr>
      </w:pPr>
      <w:r w:rsidRPr="00BE387B">
        <w:rPr>
          <w:rFonts w:ascii="Times New Roman" w:eastAsia="Times New Roman" w:hAnsi="Times New Roman" w:cs="Times New Roman"/>
          <w:color w:val="000000"/>
        </w:rPr>
        <w:t>Department of Anesthesia, Mount Sinai Hospital, New York, NY</w:t>
      </w:r>
    </w:p>
    <w:p w:rsidR="0078371E" w:rsidRPr="003A7ACD" w:rsidRDefault="0078371E" w:rsidP="00BE387B">
      <w:pPr>
        <w:pStyle w:val="ListParagraph"/>
        <w:numPr>
          <w:ilvl w:val="0"/>
          <w:numId w:val="1"/>
          <w:ins w:id="8" w:author="ml f" w:date="2014-07-15T23:40:00Z"/>
        </w:numPr>
        <w:rPr>
          <w:ins w:id="9" w:author="ml f" w:date="2014-11-07T10:31:00Z"/>
          <w:rFonts w:ascii="Times New Roman" w:hAnsi="Times New Roman" w:cs="Times New Roman"/>
          <w:color w:val="000000"/>
          <w:rPrChange w:id="10" w:author="ml f" w:date="2014-11-07T10:31:00Z">
            <w:rPr>
              <w:ins w:id="11" w:author="ml f" w:date="2014-11-07T10:31:00Z"/>
              <w:rFonts w:ascii="Times New Roman" w:eastAsia="Times New Roman" w:hAnsi="Times New Roman" w:cs="Times New Roman"/>
              <w:color w:val="000000"/>
            </w:rPr>
          </w:rPrChange>
        </w:rPr>
      </w:pPr>
      <w:ins w:id="12" w:author="ml f" w:date="2014-07-15T23:40:00Z">
        <w:r>
          <w:rPr>
            <w:rFonts w:ascii="Times New Roman" w:eastAsia="Times New Roman" w:hAnsi="Times New Roman" w:cs="Times New Roman"/>
            <w:color w:val="000000"/>
          </w:rPr>
          <w:t xml:space="preserve">Institute for </w:t>
        </w:r>
        <w:proofErr w:type="spellStart"/>
        <w:r>
          <w:rPr>
            <w:rFonts w:ascii="Times New Roman" w:eastAsia="Times New Roman" w:hAnsi="Times New Roman" w:cs="Times New Roman"/>
            <w:color w:val="000000"/>
          </w:rPr>
          <w:t>Infocomm</w:t>
        </w:r>
        <w:proofErr w:type="spellEnd"/>
        <w:r>
          <w:rPr>
            <w:rFonts w:ascii="Times New Roman" w:eastAsia="Times New Roman" w:hAnsi="Times New Roman" w:cs="Times New Roman"/>
            <w:color w:val="000000"/>
          </w:rPr>
          <w:t xml:space="preserve"> Research, Singapore</w:t>
        </w:r>
      </w:ins>
    </w:p>
    <w:p w:rsidR="003A7ACD" w:rsidRPr="00BE387B" w:rsidRDefault="00F4539D" w:rsidP="00BE387B">
      <w:pPr>
        <w:pStyle w:val="ListParagraph"/>
        <w:numPr>
          <w:ilvl w:val="0"/>
          <w:numId w:val="1"/>
          <w:ins w:id="13" w:author="ml f" w:date="2014-11-07T10:31:00Z"/>
        </w:numPr>
        <w:rPr>
          <w:rFonts w:ascii="Times New Roman" w:hAnsi="Times New Roman" w:cs="Times New Roman"/>
          <w:color w:val="000000"/>
        </w:rPr>
      </w:pPr>
      <w:ins w:id="14" w:author="ml f" w:date="2014-11-07T10:33:00Z">
        <w:r>
          <w:rPr>
            <w:rFonts w:ascii="Times New Roman" w:hAnsi="Times New Roman" w:cs="Times New Roman"/>
            <w:color w:val="000000"/>
          </w:rPr>
          <w:t>Brigham and Women's Hospital, MA</w:t>
        </w:r>
      </w:ins>
    </w:p>
    <w:p w:rsidR="00D252DB" w:rsidRPr="006B3587" w:rsidRDefault="00D252DB" w:rsidP="00D252DB">
      <w:pPr>
        <w:rPr>
          <w:rFonts w:ascii="Times New Roman" w:hAnsi="Times New Roman" w:cs="Times New Roman"/>
        </w:rPr>
      </w:pPr>
    </w:p>
    <w:p w:rsidR="00D252DB" w:rsidRPr="006B3587" w:rsidRDefault="00D252DB" w:rsidP="00D252DB">
      <w:pPr>
        <w:pStyle w:val="NormalWeb"/>
        <w:spacing w:before="0" w:beforeAutospacing="0" w:after="0" w:afterAutospacing="0"/>
        <w:rPr>
          <w:rFonts w:ascii="Times New Roman" w:hAnsi="Times New Roman"/>
          <w:sz w:val="24"/>
          <w:szCs w:val="24"/>
        </w:rPr>
      </w:pPr>
      <w:r w:rsidRPr="006B3587">
        <w:rPr>
          <w:rFonts w:ascii="Times New Roman" w:hAnsi="Times New Roman"/>
          <w:sz w:val="24"/>
          <w:szCs w:val="24"/>
        </w:rPr>
        <w:t>*</w:t>
      </w:r>
      <w:r w:rsidRPr="006B3587">
        <w:rPr>
          <w:rFonts w:ascii="Times New Roman" w:hAnsi="Times New Roman"/>
          <w:color w:val="000000"/>
          <w:sz w:val="24"/>
          <w:szCs w:val="24"/>
        </w:rPr>
        <w:t xml:space="preserve"> These authors contributed equa</w:t>
      </w:r>
      <w:r w:rsidR="001F3E1C">
        <w:rPr>
          <w:rFonts w:ascii="Times New Roman" w:hAnsi="Times New Roman"/>
          <w:color w:val="000000"/>
          <w:sz w:val="24"/>
          <w:szCs w:val="24"/>
        </w:rPr>
        <w:t>lly in this work</w:t>
      </w:r>
      <w:del w:id="15" w:author="ml f" w:date="2014-11-06T19:07:00Z">
        <w:r w:rsidR="001F3E1C" w:rsidDel="007F02BD">
          <w:rPr>
            <w:rFonts w:ascii="Times New Roman" w:hAnsi="Times New Roman"/>
            <w:color w:val="000000"/>
            <w:sz w:val="24"/>
            <w:szCs w:val="24"/>
          </w:rPr>
          <w:delText xml:space="preserve"> and are order</w:delText>
        </w:r>
      </w:del>
      <w:r w:rsidR="001F3E1C">
        <w:rPr>
          <w:rFonts w:ascii="Times New Roman" w:hAnsi="Times New Roman"/>
          <w:color w:val="000000"/>
          <w:sz w:val="24"/>
          <w:szCs w:val="24"/>
        </w:rPr>
        <w:t>.</w:t>
      </w:r>
    </w:p>
    <w:p w:rsidR="00D252DB" w:rsidRPr="006B3587" w:rsidRDefault="00D252DB" w:rsidP="00D252DB">
      <w:pPr>
        <w:rPr>
          <w:rFonts w:ascii="Times New Roman" w:hAnsi="Times New Roman" w:cs="Times New Roman"/>
        </w:rPr>
      </w:pPr>
    </w:p>
    <w:p w:rsidR="00BE387B" w:rsidRPr="00BE387B" w:rsidRDefault="00D252DB" w:rsidP="00D252DB">
      <w:pPr>
        <w:rPr>
          <w:rFonts w:ascii="Times New Roman" w:hAnsi="Times New Roman" w:cs="Times New Roman"/>
          <w:b/>
        </w:rPr>
      </w:pPr>
      <w:r w:rsidRPr="00BE387B">
        <w:rPr>
          <w:rFonts w:ascii="Times New Roman" w:hAnsi="Times New Roman" w:cs="Times New Roman"/>
          <w:b/>
        </w:rPr>
        <w:t>Correspo</w:t>
      </w:r>
      <w:r w:rsidR="00BE387B" w:rsidRPr="00BE387B">
        <w:rPr>
          <w:rFonts w:ascii="Times New Roman" w:hAnsi="Times New Roman" w:cs="Times New Roman"/>
          <w:b/>
        </w:rPr>
        <w:t>nding Author</w:t>
      </w:r>
    </w:p>
    <w:p w:rsidR="00D252DB" w:rsidRPr="006B3587" w:rsidRDefault="00BF261F" w:rsidP="00D252DB">
      <w:pPr>
        <w:rPr>
          <w:rFonts w:ascii="Times New Roman" w:hAnsi="Times New Roman" w:cs="Times New Roman"/>
        </w:rPr>
      </w:pPr>
      <w:r>
        <w:rPr>
          <w:rFonts w:ascii="Times New Roman" w:hAnsi="Times New Roman" w:cs="Times New Roman"/>
        </w:rPr>
        <w:t>Douglas Hsu, MD</w:t>
      </w:r>
    </w:p>
    <w:p w:rsidR="00BE387B" w:rsidRDefault="00644946" w:rsidP="00BE387B">
      <w:pPr>
        <w:rPr>
          <w:rFonts w:ascii="Times New Roman" w:hAnsi="Times New Roman" w:cs="Times New Roman"/>
        </w:rPr>
      </w:pPr>
      <w:r>
        <w:rPr>
          <w:rFonts w:ascii="Times New Roman" w:hAnsi="Times New Roman" w:cs="Times New Roman"/>
        </w:rPr>
        <w:t>Bullfinch</w:t>
      </w:r>
      <w:r w:rsidR="00BE387B">
        <w:rPr>
          <w:rFonts w:ascii="Times New Roman" w:hAnsi="Times New Roman" w:cs="Times New Roman"/>
        </w:rPr>
        <w:t xml:space="preserve"> 148</w:t>
      </w:r>
    </w:p>
    <w:p w:rsidR="00BE387B" w:rsidRDefault="004B6D00" w:rsidP="00BE387B">
      <w:pPr>
        <w:rPr>
          <w:rFonts w:ascii="Times New Roman" w:hAnsi="Times New Roman" w:cs="Times New Roman"/>
        </w:rPr>
      </w:pPr>
      <w:r>
        <w:rPr>
          <w:rFonts w:ascii="Times New Roman" w:hAnsi="Times New Roman" w:cs="Times New Roman"/>
        </w:rPr>
        <w:t>55 Fruit Street</w:t>
      </w:r>
    </w:p>
    <w:p w:rsidR="00BE387B" w:rsidRDefault="00BE387B" w:rsidP="00BE387B">
      <w:pPr>
        <w:rPr>
          <w:rFonts w:ascii="Times New Roman" w:hAnsi="Times New Roman" w:cs="Times New Roman"/>
        </w:rPr>
      </w:pPr>
      <w:r>
        <w:rPr>
          <w:rFonts w:ascii="Times New Roman" w:hAnsi="Times New Roman" w:cs="Times New Roman"/>
        </w:rPr>
        <w:t xml:space="preserve">Boston, MA </w:t>
      </w:r>
      <w:r w:rsidR="004B6D00">
        <w:rPr>
          <w:rFonts w:ascii="Times New Roman" w:hAnsi="Times New Roman" w:cs="Times New Roman"/>
        </w:rPr>
        <w:t>02214</w:t>
      </w:r>
    </w:p>
    <w:p w:rsidR="00BE387B" w:rsidRDefault="004C0408" w:rsidP="00BE387B">
      <w:pPr>
        <w:rPr>
          <w:rFonts w:ascii="Times New Roman" w:hAnsi="Times New Roman" w:cs="Times New Roman"/>
        </w:rPr>
      </w:pPr>
      <w:hyperlink r:id="rId5" w:history="1">
        <w:r w:rsidR="00BE387B" w:rsidRPr="00750FCF">
          <w:rPr>
            <w:rStyle w:val="Hyperlink"/>
            <w:rFonts w:ascii="Times New Roman" w:hAnsi="Times New Roman" w:cs="Times New Roman"/>
          </w:rPr>
          <w:t>dhsu@bidmc.harvard.edu</w:t>
        </w:r>
      </w:hyperlink>
    </w:p>
    <w:p w:rsidR="00BE387B" w:rsidRDefault="00644946" w:rsidP="00BE387B">
      <w:pPr>
        <w:rPr>
          <w:rFonts w:ascii="Times New Roman" w:hAnsi="Times New Roman" w:cs="Times New Roman"/>
        </w:rPr>
      </w:pPr>
      <w:r>
        <w:rPr>
          <w:rFonts w:ascii="Times New Roman" w:hAnsi="Times New Roman" w:cs="Times New Roman"/>
        </w:rPr>
        <w:t xml:space="preserve">(617) </w:t>
      </w:r>
      <w:r w:rsidR="00BE387B">
        <w:rPr>
          <w:rFonts w:ascii="Times New Roman" w:hAnsi="Times New Roman" w:cs="Times New Roman"/>
        </w:rPr>
        <w:t>667-5864</w:t>
      </w:r>
    </w:p>
    <w:p w:rsidR="00044CFF" w:rsidRDefault="00BE387B">
      <w:pPr>
        <w:rPr>
          <w:rFonts w:ascii="Times New Roman" w:hAnsi="Times New Roman" w:cs="Times New Roman"/>
        </w:rPr>
      </w:pPr>
      <w:r>
        <w:rPr>
          <w:rFonts w:ascii="Times New Roman" w:hAnsi="Times New Roman" w:cs="Times New Roman"/>
        </w:rPr>
        <w:t>(888) 314-5895</w:t>
      </w:r>
    </w:p>
    <w:p w:rsidR="00044CFF" w:rsidRDefault="00044CFF">
      <w:pPr>
        <w:rPr>
          <w:rFonts w:ascii="Times New Roman" w:hAnsi="Times New Roman" w:cs="Times New Roman"/>
        </w:rPr>
      </w:pPr>
    </w:p>
    <w:p w:rsidR="00AC03B8" w:rsidRPr="00AC03B8" w:rsidRDefault="00AC03B8">
      <w:pPr>
        <w:rPr>
          <w:rFonts w:ascii="Times New Roman" w:hAnsi="Times New Roman" w:cs="Times New Roman"/>
          <w:b/>
        </w:rPr>
      </w:pPr>
      <w:r w:rsidRPr="00AC03B8">
        <w:rPr>
          <w:rFonts w:ascii="Times New Roman" w:hAnsi="Times New Roman" w:cs="Times New Roman"/>
          <w:b/>
        </w:rPr>
        <w:t>Author Contributions:</w:t>
      </w:r>
    </w:p>
    <w:p w:rsidR="00AC03B8" w:rsidRDefault="00AC03B8">
      <w:pPr>
        <w:rPr>
          <w:rFonts w:ascii="Times New Roman" w:hAnsi="Times New Roman" w:cs="Times New Roman"/>
        </w:rPr>
      </w:pPr>
      <w:r>
        <w:rPr>
          <w:rFonts w:ascii="Times New Roman" w:hAnsi="Times New Roman" w:cs="Times New Roman"/>
        </w:rPr>
        <w:t>Conception and Design: DH, LC</w:t>
      </w:r>
      <w:r w:rsidR="0040098C">
        <w:rPr>
          <w:rFonts w:ascii="Times New Roman" w:hAnsi="Times New Roman" w:cs="Times New Roman"/>
        </w:rPr>
        <w:t xml:space="preserve">, </w:t>
      </w:r>
      <w:proofErr w:type="gramStart"/>
      <w:r w:rsidR="0040098C">
        <w:rPr>
          <w:rFonts w:ascii="Times New Roman" w:hAnsi="Times New Roman" w:cs="Times New Roman"/>
        </w:rPr>
        <w:t>MF</w:t>
      </w:r>
      <w:proofErr w:type="gramEnd"/>
    </w:p>
    <w:p w:rsidR="00AC03B8" w:rsidRDefault="00AC03B8">
      <w:pPr>
        <w:rPr>
          <w:rFonts w:ascii="Times New Roman" w:hAnsi="Times New Roman" w:cs="Times New Roman"/>
        </w:rPr>
      </w:pPr>
      <w:r>
        <w:rPr>
          <w:rFonts w:ascii="Times New Roman" w:hAnsi="Times New Roman" w:cs="Times New Roman"/>
        </w:rPr>
        <w:t xml:space="preserve">Analysis, Data collection, and Interpretation: DH, MF, RK, </w:t>
      </w:r>
      <w:proofErr w:type="gramStart"/>
      <w:r>
        <w:rPr>
          <w:rFonts w:ascii="Times New Roman" w:hAnsi="Times New Roman" w:cs="Times New Roman"/>
        </w:rPr>
        <w:t>LC</w:t>
      </w:r>
      <w:proofErr w:type="gramEnd"/>
    </w:p>
    <w:p w:rsidR="00AC03B8" w:rsidRDefault="00AC03B8">
      <w:pPr>
        <w:rPr>
          <w:rFonts w:ascii="Times New Roman" w:hAnsi="Times New Roman" w:cs="Times New Roman"/>
        </w:rPr>
      </w:pPr>
      <w:r>
        <w:rPr>
          <w:rFonts w:ascii="Times New Roman" w:hAnsi="Times New Roman" w:cs="Times New Roman"/>
        </w:rPr>
        <w:t xml:space="preserve">Drafting Manuscript: DH, MF, RK, </w:t>
      </w:r>
      <w:proofErr w:type="gramStart"/>
      <w:r>
        <w:rPr>
          <w:rFonts w:ascii="Times New Roman" w:hAnsi="Times New Roman" w:cs="Times New Roman"/>
        </w:rPr>
        <w:t>LC</w:t>
      </w:r>
      <w:proofErr w:type="gramEnd"/>
    </w:p>
    <w:p w:rsidR="00AC03B8" w:rsidRDefault="00AC03B8">
      <w:pPr>
        <w:rPr>
          <w:rFonts w:ascii="Times New Roman" w:hAnsi="Times New Roman" w:cs="Times New Roman"/>
        </w:rPr>
      </w:pPr>
    </w:p>
    <w:p w:rsidR="00AC03B8" w:rsidRDefault="00AC03B8">
      <w:pPr>
        <w:rPr>
          <w:rFonts w:ascii="Times New Roman" w:hAnsi="Times New Roman" w:cs="Times New Roman"/>
          <w:b/>
        </w:rPr>
      </w:pPr>
      <w:r>
        <w:rPr>
          <w:rFonts w:ascii="Times New Roman" w:hAnsi="Times New Roman" w:cs="Times New Roman"/>
          <w:b/>
        </w:rPr>
        <w:t xml:space="preserve">Sources of Support: </w:t>
      </w:r>
      <w:r>
        <w:rPr>
          <w:rFonts w:cs="Times New Roman"/>
          <w:sz w:val="22"/>
          <w:szCs w:val="22"/>
        </w:rPr>
        <w:t xml:space="preserve"> </w:t>
      </w:r>
      <w:ins w:id="16" w:author="lceli" w:date="2014-07-14T21:19:00Z">
        <w:r w:rsidR="00DC52D9">
          <w:rPr>
            <w:rFonts w:cs="Times New Roman"/>
            <w:sz w:val="22"/>
            <w:szCs w:val="22"/>
          </w:rPr>
          <w:t>National Institute of Biomedical Imaging and Bio</w:t>
        </w:r>
      </w:ins>
      <w:ins w:id="17" w:author="lceli" w:date="2014-07-14T21:20:00Z">
        <w:r w:rsidR="00DC52D9">
          <w:rPr>
            <w:rFonts w:cs="Times New Roman"/>
            <w:sz w:val="22"/>
            <w:szCs w:val="22"/>
          </w:rPr>
          <w:t>engineering</w:t>
        </w:r>
      </w:ins>
      <w:ins w:id="18" w:author="lceli" w:date="2014-07-14T21:19:00Z">
        <w:r w:rsidR="00DC52D9">
          <w:rPr>
            <w:rFonts w:cs="Times New Roman"/>
            <w:sz w:val="22"/>
            <w:szCs w:val="22"/>
          </w:rPr>
          <w:t xml:space="preserve"> grant </w:t>
        </w:r>
      </w:ins>
      <w:r w:rsidRPr="0030134B">
        <w:rPr>
          <w:rFonts w:cs="Times New Roman"/>
          <w:sz w:val="22"/>
          <w:szCs w:val="22"/>
        </w:rPr>
        <w:t>R01 EB001659</w:t>
      </w:r>
      <w:ins w:id="19" w:author="ml f" w:date="2014-07-15T23:41:00Z">
        <w:r w:rsidR="0078371E">
          <w:rPr>
            <w:rFonts w:cs="Times New Roman"/>
            <w:sz w:val="22"/>
            <w:szCs w:val="22"/>
          </w:rPr>
          <w:t xml:space="preserve">. Dr. </w:t>
        </w:r>
        <w:proofErr w:type="spellStart"/>
        <w:r w:rsidR="0078371E">
          <w:rPr>
            <w:rFonts w:cs="Times New Roman"/>
            <w:sz w:val="22"/>
            <w:szCs w:val="22"/>
          </w:rPr>
          <w:t>Feng’s</w:t>
        </w:r>
        <w:proofErr w:type="spellEnd"/>
        <w:r w:rsidR="0078371E">
          <w:rPr>
            <w:rFonts w:cs="Times New Roman"/>
            <w:sz w:val="22"/>
            <w:szCs w:val="22"/>
          </w:rPr>
          <w:t xml:space="preserve"> fellowship is supported by A*STAR</w:t>
        </w:r>
      </w:ins>
      <w:ins w:id="20" w:author="ml f" w:date="2014-07-15T23:42:00Z">
        <w:r w:rsidR="0078371E">
          <w:rPr>
            <w:rFonts w:cs="Times New Roman"/>
            <w:sz w:val="22"/>
            <w:szCs w:val="22"/>
          </w:rPr>
          <w:t xml:space="preserve"> Graduate Scholarship.</w:t>
        </w:r>
      </w:ins>
      <w:r w:rsidRPr="0030134B">
        <w:rPr>
          <w:rFonts w:cs="Times New Roman"/>
          <w:sz w:val="22"/>
          <w:szCs w:val="22"/>
        </w:rPr>
        <w:t xml:space="preserve"> </w:t>
      </w:r>
    </w:p>
    <w:p w:rsidR="00AC03B8" w:rsidRDefault="00AC03B8">
      <w:pPr>
        <w:rPr>
          <w:rFonts w:ascii="Times New Roman" w:hAnsi="Times New Roman" w:cs="Times New Roman"/>
          <w:b/>
        </w:rPr>
      </w:pPr>
    </w:p>
    <w:p w:rsidR="00AC03B8" w:rsidRDefault="00AC03B8">
      <w:pPr>
        <w:rPr>
          <w:rFonts w:ascii="Times New Roman" w:hAnsi="Times New Roman" w:cs="Times New Roman"/>
          <w:b/>
        </w:rPr>
      </w:pPr>
      <w:r>
        <w:rPr>
          <w:rFonts w:ascii="Times New Roman" w:hAnsi="Times New Roman" w:cs="Times New Roman"/>
          <w:b/>
        </w:rPr>
        <w:t>Running Head:</w:t>
      </w:r>
    </w:p>
    <w:p w:rsidR="00AC03B8" w:rsidRDefault="00AC03B8">
      <w:pPr>
        <w:rPr>
          <w:rFonts w:ascii="Times New Roman" w:hAnsi="Times New Roman" w:cs="Times New Roman"/>
          <w:b/>
        </w:rPr>
      </w:pPr>
      <w:r>
        <w:rPr>
          <w:rFonts w:ascii="Times New Roman" w:hAnsi="Times New Roman" w:cs="Times New Roman"/>
          <w:b/>
        </w:rPr>
        <w:t>Descriptor:</w:t>
      </w:r>
    </w:p>
    <w:p w:rsidR="00AC03B8" w:rsidRDefault="00AC03B8">
      <w:pPr>
        <w:rPr>
          <w:rFonts w:ascii="Times New Roman" w:hAnsi="Times New Roman" w:cs="Times New Roman"/>
          <w:b/>
        </w:rPr>
      </w:pPr>
      <w:r>
        <w:rPr>
          <w:rFonts w:ascii="Times New Roman" w:hAnsi="Times New Roman" w:cs="Times New Roman"/>
          <w:b/>
        </w:rPr>
        <w:br/>
        <w:t>Word Count:</w:t>
      </w:r>
    </w:p>
    <w:p w:rsidR="00AC03B8" w:rsidRDefault="00AC03B8">
      <w:pPr>
        <w:rPr>
          <w:rFonts w:ascii="Times New Roman" w:hAnsi="Times New Roman" w:cs="Times New Roman"/>
          <w:b/>
        </w:rPr>
      </w:pPr>
    </w:p>
    <w:p w:rsidR="00432011" w:rsidRPr="006B3587" w:rsidRDefault="00AC03B8">
      <w:pPr>
        <w:rPr>
          <w:rFonts w:ascii="Times New Roman" w:hAnsi="Times New Roman" w:cs="Times New Roman"/>
        </w:rPr>
      </w:pPr>
      <w:r>
        <w:rPr>
          <w:rFonts w:ascii="Times New Roman" w:hAnsi="Times New Roman" w:cs="Times New Roman"/>
          <w:b/>
        </w:rPr>
        <w:t>Impact this Research will have on Clinical Medicine:</w:t>
      </w:r>
      <w:r w:rsidR="00432011" w:rsidRPr="006B3587">
        <w:rPr>
          <w:rFonts w:ascii="Times New Roman" w:hAnsi="Times New Roman" w:cs="Times New Roman"/>
        </w:rPr>
        <w:br w:type="page"/>
      </w:r>
    </w:p>
    <w:p w:rsidR="000A6DFA" w:rsidRDefault="000A6DFA">
      <w:pPr>
        <w:rPr>
          <w:rFonts w:ascii="Times New Roman" w:hAnsi="Times New Roman" w:cs="Times New Roman"/>
          <w:b/>
        </w:rPr>
      </w:pPr>
      <w:r>
        <w:rPr>
          <w:rFonts w:ascii="Times New Roman" w:hAnsi="Times New Roman" w:cs="Times New Roman"/>
          <w:b/>
        </w:rPr>
        <w:t>ABSTRACT</w:t>
      </w:r>
    </w:p>
    <w:p w:rsidR="000A6DFA" w:rsidRDefault="000A6DFA">
      <w:pPr>
        <w:rPr>
          <w:rFonts w:ascii="Times New Roman" w:hAnsi="Times New Roman" w:cs="Times New Roman"/>
          <w:b/>
        </w:rPr>
      </w:pPr>
    </w:p>
    <w:p w:rsidR="00C47257" w:rsidRPr="00C47257" w:rsidRDefault="00C47257" w:rsidP="00C47257">
      <w:pPr>
        <w:numPr>
          <w:ins w:id="21" w:author="ml f" w:date="2014-11-07T21:54:00Z"/>
        </w:numPr>
        <w:spacing w:line="480" w:lineRule="auto"/>
        <w:rPr>
          <w:ins w:id="22" w:author="ml f" w:date="2014-11-07T21:54:00Z"/>
          <w:rFonts w:ascii="Times New Roman" w:hAnsi="Times New Roman" w:cs="Times New Roman"/>
          <w:rPrChange w:id="23" w:author="ml f" w:date="2014-11-07T21:54:00Z">
            <w:rPr>
              <w:ins w:id="24" w:author="ml f" w:date="2014-11-07T21:54:00Z"/>
              <w:rFonts w:ascii="Times New Roman" w:hAnsi="Times New Roman" w:cs="Times New Roman"/>
              <w:b/>
            </w:rPr>
          </w:rPrChange>
        </w:rPr>
      </w:pPr>
      <w:ins w:id="25" w:author="ml f" w:date="2014-11-07T21:54:00Z">
        <w:r w:rsidRPr="00C47257">
          <w:rPr>
            <w:rFonts w:ascii="Times New Roman" w:hAnsi="Times New Roman" w:cs="Times New Roman"/>
            <w:b/>
            <w:u w:val="single"/>
          </w:rPr>
          <w:t>Rationale</w:t>
        </w:r>
        <w:r w:rsidRPr="00C47257">
          <w:rPr>
            <w:rFonts w:ascii="Times New Roman" w:hAnsi="Times New Roman" w:cs="Times New Roman"/>
            <w:u w:val="single"/>
            <w:rPrChange w:id="26" w:author="ml f" w:date="2014-11-07T21:54:00Z">
              <w:rPr>
                <w:rFonts w:ascii="Times New Roman" w:hAnsi="Times New Roman" w:cs="Times New Roman"/>
                <w:b/>
                <w:u w:val="single"/>
              </w:rPr>
            </w:rPrChange>
          </w:rPr>
          <w:t>:</w:t>
        </w:r>
        <w:r w:rsidRPr="00C47257">
          <w:rPr>
            <w:rFonts w:ascii="Times New Roman" w:hAnsi="Times New Roman" w:cs="Times New Roman"/>
            <w:rPrChange w:id="27" w:author="ml f" w:date="2014-11-07T21:54:00Z">
              <w:rPr>
                <w:rFonts w:ascii="Times New Roman" w:hAnsi="Times New Roman" w:cs="Times New Roman"/>
                <w:b/>
              </w:rPr>
            </w:rPrChange>
          </w:rPr>
          <w:t xml:space="preserve"> Indwelling arterial catheters (</w:t>
        </w:r>
        <w:proofErr w:type="spellStart"/>
        <w:r w:rsidRPr="00C47257">
          <w:rPr>
            <w:rFonts w:ascii="Times New Roman" w:hAnsi="Times New Roman" w:cs="Times New Roman"/>
            <w:rPrChange w:id="28" w:author="ml f" w:date="2014-11-07T21:54:00Z">
              <w:rPr>
                <w:rFonts w:ascii="Times New Roman" w:hAnsi="Times New Roman" w:cs="Times New Roman"/>
                <w:b/>
              </w:rPr>
            </w:rPrChange>
          </w:rPr>
          <w:t>IACs</w:t>
        </w:r>
        <w:proofErr w:type="spellEnd"/>
        <w:r w:rsidRPr="00C47257">
          <w:rPr>
            <w:rFonts w:ascii="Times New Roman" w:hAnsi="Times New Roman" w:cs="Times New Roman"/>
            <w:rPrChange w:id="29" w:author="ml f" w:date="2014-11-07T21:54:00Z">
              <w:rPr>
                <w:rFonts w:ascii="Times New Roman" w:hAnsi="Times New Roman" w:cs="Times New Roman"/>
                <w:b/>
              </w:rPr>
            </w:rPrChange>
          </w:rPr>
          <w:t xml:space="preserve">) are used extensively in the Intensive Care Unit (ICU) for continuous hemodynamic monitoring and for arterial blood gas analysis. The use of </w:t>
        </w:r>
        <w:proofErr w:type="spellStart"/>
        <w:r w:rsidRPr="00C47257">
          <w:rPr>
            <w:rFonts w:ascii="Times New Roman" w:hAnsi="Times New Roman" w:cs="Times New Roman"/>
            <w:rPrChange w:id="30" w:author="ml f" w:date="2014-11-07T21:54:00Z">
              <w:rPr>
                <w:rFonts w:ascii="Times New Roman" w:hAnsi="Times New Roman" w:cs="Times New Roman"/>
                <w:b/>
              </w:rPr>
            </w:rPrChange>
          </w:rPr>
          <w:t>IACs</w:t>
        </w:r>
        <w:proofErr w:type="spellEnd"/>
        <w:r w:rsidRPr="00C47257">
          <w:rPr>
            <w:rFonts w:ascii="Times New Roman" w:hAnsi="Times New Roman" w:cs="Times New Roman"/>
            <w:rPrChange w:id="31" w:author="ml f" w:date="2014-11-07T21:54:00Z">
              <w:rPr>
                <w:rFonts w:ascii="Times New Roman" w:hAnsi="Times New Roman" w:cs="Times New Roman"/>
                <w:b/>
              </w:rPr>
            </w:rPrChange>
          </w:rPr>
          <w:t xml:space="preserve"> in the ICU setting is widespread, occurring in approximately 30% of ICU patients, resulting in 6-8 million arterial catheters placed annually in the United States. </w:t>
        </w:r>
        <w:proofErr w:type="spellStart"/>
        <w:r w:rsidRPr="00C47257">
          <w:rPr>
            <w:rFonts w:ascii="Times New Roman" w:hAnsi="Times New Roman" w:cs="Times New Roman"/>
            <w:rPrChange w:id="32" w:author="ml f" w:date="2014-11-07T21:54:00Z">
              <w:rPr>
                <w:rFonts w:ascii="Times New Roman" w:hAnsi="Times New Roman" w:cs="Times New Roman"/>
                <w:b/>
              </w:rPr>
            </w:rPrChange>
          </w:rPr>
          <w:t>IACs</w:t>
        </w:r>
        <w:proofErr w:type="spellEnd"/>
        <w:r w:rsidRPr="00C47257">
          <w:rPr>
            <w:rFonts w:ascii="Times New Roman" w:hAnsi="Times New Roman" w:cs="Times New Roman"/>
            <w:rPrChange w:id="33" w:author="ml f" w:date="2014-11-07T21:54:00Z">
              <w:rPr>
                <w:rFonts w:ascii="Times New Roman" w:hAnsi="Times New Roman" w:cs="Times New Roman"/>
                <w:b/>
              </w:rPr>
            </w:rPrChange>
          </w:rPr>
          <w:t xml:space="preserve"> pose potentially serious risks, including blood stream infections and vascular complications.  The purpose of this study is to assess whether the presence of </w:t>
        </w:r>
        <w:proofErr w:type="spellStart"/>
        <w:r w:rsidRPr="00C47257">
          <w:rPr>
            <w:rFonts w:ascii="Times New Roman" w:hAnsi="Times New Roman" w:cs="Times New Roman"/>
            <w:rPrChange w:id="34" w:author="ml f" w:date="2014-11-07T21:54:00Z">
              <w:rPr>
                <w:rFonts w:ascii="Times New Roman" w:hAnsi="Times New Roman" w:cs="Times New Roman"/>
                <w:b/>
              </w:rPr>
            </w:rPrChange>
          </w:rPr>
          <w:t>IACs</w:t>
        </w:r>
        <w:proofErr w:type="spellEnd"/>
        <w:r w:rsidRPr="00C47257">
          <w:rPr>
            <w:rFonts w:ascii="Times New Roman" w:hAnsi="Times New Roman" w:cs="Times New Roman"/>
            <w:rPrChange w:id="35" w:author="ml f" w:date="2014-11-07T21:54:00Z">
              <w:rPr>
                <w:rFonts w:ascii="Times New Roman" w:hAnsi="Times New Roman" w:cs="Times New Roman"/>
                <w:b/>
              </w:rPr>
            </w:rPrChange>
          </w:rPr>
          <w:t xml:space="preserve"> affects 28-day mortality in </w:t>
        </w:r>
        <w:proofErr w:type="spellStart"/>
        <w:r w:rsidRPr="00C47257">
          <w:rPr>
            <w:rFonts w:ascii="Times New Roman" w:hAnsi="Times New Roman" w:cs="Times New Roman"/>
            <w:rPrChange w:id="36" w:author="ml f" w:date="2014-11-07T21:54:00Z">
              <w:rPr>
                <w:rFonts w:ascii="Times New Roman" w:hAnsi="Times New Roman" w:cs="Times New Roman"/>
                <w:b/>
              </w:rPr>
            </w:rPrChange>
          </w:rPr>
          <w:t>hemodynamically</w:t>
        </w:r>
        <w:proofErr w:type="spellEnd"/>
        <w:r w:rsidRPr="00C47257">
          <w:rPr>
            <w:rFonts w:ascii="Times New Roman" w:hAnsi="Times New Roman" w:cs="Times New Roman"/>
            <w:rPrChange w:id="37" w:author="ml f" w:date="2014-11-07T21:54:00Z">
              <w:rPr>
                <w:rFonts w:ascii="Times New Roman" w:hAnsi="Times New Roman" w:cs="Times New Roman"/>
                <w:b/>
              </w:rPr>
            </w:rPrChange>
          </w:rPr>
          <w:t xml:space="preserve"> stable, mechanically ventilated patients.</w:t>
        </w:r>
      </w:ins>
    </w:p>
    <w:p w:rsidR="00C47257" w:rsidRPr="00C47257" w:rsidRDefault="00C47257" w:rsidP="00C47257">
      <w:pPr>
        <w:numPr>
          <w:ins w:id="38" w:author="ml f" w:date="2014-11-07T21:54:00Z"/>
        </w:numPr>
        <w:spacing w:line="480" w:lineRule="auto"/>
        <w:rPr>
          <w:ins w:id="39" w:author="ml f" w:date="2014-11-07T21:54:00Z"/>
          <w:rPrChange w:id="40" w:author="ml f" w:date="2014-11-07T21:55:00Z">
            <w:rPr>
              <w:ins w:id="41" w:author="ml f" w:date="2014-11-07T21:54:00Z"/>
              <w:rFonts w:ascii="Times New Roman" w:hAnsi="Times New Roman" w:cs="Times New Roman"/>
              <w:b/>
            </w:rPr>
          </w:rPrChange>
        </w:rPr>
      </w:pPr>
      <w:ins w:id="42" w:author="ml f" w:date="2014-11-07T21:55:00Z">
        <w:r>
          <w:rPr>
            <w:rFonts w:ascii="Times New Roman" w:hAnsi="Times New Roman" w:cs="Times New Roman"/>
            <w:b/>
          </w:rPr>
          <w:t xml:space="preserve">Objectives: </w:t>
        </w:r>
        <w:r w:rsidRPr="00420CDD">
          <w:t xml:space="preserve">The purpose of this study is to assess </w:t>
        </w:r>
        <w:r>
          <w:t xml:space="preserve">whether the presence of </w:t>
        </w:r>
        <w:proofErr w:type="spellStart"/>
        <w:r>
          <w:t>IACs</w:t>
        </w:r>
        <w:proofErr w:type="spellEnd"/>
        <w:r>
          <w:t xml:space="preserve"> improves outcomes in mechanically ventilated patients who do not require </w:t>
        </w:r>
        <w:proofErr w:type="spellStart"/>
        <w:r>
          <w:t>vasopressor</w:t>
        </w:r>
        <w:proofErr w:type="spellEnd"/>
        <w:r>
          <w:t xml:space="preserve"> support.</w:t>
        </w:r>
      </w:ins>
    </w:p>
    <w:p w:rsidR="00C47257" w:rsidRPr="00C47257" w:rsidRDefault="00C47257" w:rsidP="00C47257">
      <w:pPr>
        <w:numPr>
          <w:ins w:id="43" w:author="ml f" w:date="2014-11-07T21:54:00Z"/>
        </w:numPr>
        <w:spacing w:line="480" w:lineRule="auto"/>
        <w:rPr>
          <w:ins w:id="44" w:author="ml f" w:date="2014-11-07T21:54:00Z"/>
          <w:rFonts w:ascii="Times New Roman" w:hAnsi="Times New Roman" w:cs="Times New Roman"/>
          <w:rPrChange w:id="45" w:author="ml f" w:date="2014-11-07T21:54:00Z">
            <w:rPr>
              <w:ins w:id="46" w:author="ml f" w:date="2014-11-07T21:54:00Z"/>
              <w:rFonts w:ascii="Times New Roman" w:hAnsi="Times New Roman" w:cs="Times New Roman"/>
              <w:b/>
            </w:rPr>
          </w:rPrChange>
        </w:rPr>
      </w:pPr>
      <w:ins w:id="47" w:author="ml f" w:date="2014-11-07T21:54:00Z">
        <w:r w:rsidRPr="00C47257">
          <w:rPr>
            <w:rFonts w:ascii="Times New Roman" w:hAnsi="Times New Roman" w:cs="Times New Roman"/>
            <w:b/>
            <w:u w:val="single"/>
          </w:rPr>
          <w:t>Methods:</w:t>
        </w:r>
        <w:r w:rsidRPr="00C47257">
          <w:rPr>
            <w:rFonts w:ascii="Times New Roman" w:hAnsi="Times New Roman" w:cs="Times New Roman"/>
            <w:rPrChange w:id="48" w:author="ml f" w:date="2014-11-07T21:54:00Z">
              <w:rPr>
                <w:rFonts w:ascii="Times New Roman" w:hAnsi="Times New Roman" w:cs="Times New Roman"/>
                <w:b/>
              </w:rPr>
            </w:rPrChange>
          </w:rPr>
          <w:t xml:space="preserve"> This study used the </w:t>
        </w:r>
        <w:proofErr w:type="spellStart"/>
        <w:r w:rsidRPr="00C47257">
          <w:rPr>
            <w:rFonts w:ascii="Times New Roman" w:hAnsi="Times New Roman" w:cs="Times New Roman"/>
            <w:rPrChange w:id="49" w:author="ml f" w:date="2014-11-07T21:54:00Z">
              <w:rPr>
                <w:rFonts w:ascii="Times New Roman" w:hAnsi="Times New Roman" w:cs="Times New Roman"/>
                <w:b/>
              </w:rPr>
            </w:rPrChange>
          </w:rPr>
          <w:t>Multiparameter</w:t>
        </w:r>
        <w:proofErr w:type="spellEnd"/>
        <w:r w:rsidRPr="00C47257">
          <w:rPr>
            <w:rFonts w:ascii="Times New Roman" w:hAnsi="Times New Roman" w:cs="Times New Roman"/>
            <w:rPrChange w:id="50" w:author="ml f" w:date="2014-11-07T21:54:00Z">
              <w:rPr>
                <w:rFonts w:ascii="Times New Roman" w:hAnsi="Times New Roman" w:cs="Times New Roman"/>
                <w:b/>
              </w:rPr>
            </w:rPrChange>
          </w:rPr>
          <w:t xml:space="preserve"> Intelligent Monitoring in Intensive Care</w:t>
        </w:r>
        <w:r w:rsidRPr="00C47257" w:rsidDel="00D03445">
          <w:rPr>
            <w:rFonts w:ascii="Times New Roman" w:hAnsi="Times New Roman" w:cs="Times New Roman"/>
            <w:rPrChange w:id="51" w:author="ml f" w:date="2014-11-07T21:54:00Z">
              <w:rPr>
                <w:rFonts w:ascii="Times New Roman" w:hAnsi="Times New Roman" w:cs="Times New Roman"/>
                <w:b/>
              </w:rPr>
            </w:rPrChange>
          </w:rPr>
          <w:t xml:space="preserve"> </w:t>
        </w:r>
        <w:r w:rsidRPr="00C47257">
          <w:rPr>
            <w:rFonts w:ascii="Times New Roman" w:hAnsi="Times New Roman" w:cs="Times New Roman"/>
            <w:rPrChange w:id="52" w:author="ml f" w:date="2014-11-07T21:54:00Z">
              <w:rPr>
                <w:rFonts w:ascii="Times New Roman" w:hAnsi="Times New Roman" w:cs="Times New Roman"/>
                <w:b/>
              </w:rPr>
            </w:rPrChange>
          </w:rPr>
          <w:t xml:space="preserve">II (MIMIC-II) database, a publicly available database </w:t>
        </w:r>
        <w:proofErr w:type="gramStart"/>
        <w:r w:rsidRPr="00C47257">
          <w:rPr>
            <w:rFonts w:ascii="Times New Roman" w:hAnsi="Times New Roman" w:cs="Times New Roman"/>
            <w:rPrChange w:id="53" w:author="ml f" w:date="2014-11-07T21:54:00Z">
              <w:rPr>
                <w:rFonts w:ascii="Times New Roman" w:hAnsi="Times New Roman" w:cs="Times New Roman"/>
                <w:b/>
              </w:rPr>
            </w:rPrChange>
          </w:rPr>
          <w:t xml:space="preserve">of </w:t>
        </w:r>
      </w:ins>
      <w:ins w:id="54" w:author="ml f" w:date="2014-11-07T21:59:00Z">
        <w:r w:rsidR="00D16207">
          <w:rPr>
            <w:rFonts w:ascii="Times New Roman" w:hAnsi="Times New Roman" w:cs="Times New Roman"/>
          </w:rPr>
          <w:t xml:space="preserve"> </w:t>
        </w:r>
        <w:r w:rsidR="00D16207" w:rsidRPr="00D252DB">
          <w:rPr>
            <w:rFonts w:ascii="Times New Roman" w:hAnsi="Times New Roman" w:cs="Times New Roman"/>
            <w:color w:val="000000"/>
          </w:rPr>
          <w:t>24,581</w:t>
        </w:r>
        <w:proofErr w:type="gramEnd"/>
        <w:r w:rsidR="00D16207" w:rsidRPr="00D252DB">
          <w:rPr>
            <w:rFonts w:ascii="Times New Roman" w:hAnsi="Times New Roman" w:cs="Times New Roman"/>
            <w:color w:val="000000"/>
          </w:rPr>
          <w:t xml:space="preserve"> </w:t>
        </w:r>
      </w:ins>
      <w:ins w:id="55" w:author="ml f" w:date="2014-11-07T21:54:00Z">
        <w:r w:rsidRPr="00C47257">
          <w:rPr>
            <w:rFonts w:ascii="Times New Roman" w:hAnsi="Times New Roman" w:cs="Times New Roman"/>
            <w:rPrChange w:id="56" w:author="ml f" w:date="2014-11-07T21:54:00Z">
              <w:rPr>
                <w:rFonts w:ascii="Times New Roman" w:hAnsi="Times New Roman" w:cs="Times New Roman"/>
                <w:b/>
              </w:rPr>
            </w:rPrChange>
          </w:rPr>
          <w:t xml:space="preserve">patients admitted to the Beth Israel Deaconess Medical Center ICU between 2001 and 2008.  Patient selection criteria included </w:t>
        </w:r>
        <w:proofErr w:type="spellStart"/>
        <w:r w:rsidRPr="00C47257">
          <w:rPr>
            <w:rFonts w:ascii="Times New Roman" w:hAnsi="Times New Roman" w:cs="Times New Roman"/>
            <w:rPrChange w:id="57" w:author="ml f" w:date="2014-11-07T21:54:00Z">
              <w:rPr>
                <w:rFonts w:ascii="Times New Roman" w:hAnsi="Times New Roman" w:cs="Times New Roman"/>
                <w:b/>
              </w:rPr>
            </w:rPrChange>
          </w:rPr>
          <w:t>endotracheal</w:t>
        </w:r>
        <w:proofErr w:type="spellEnd"/>
        <w:r w:rsidRPr="00C47257">
          <w:rPr>
            <w:rFonts w:ascii="Times New Roman" w:hAnsi="Times New Roman" w:cs="Times New Roman"/>
            <w:rPrChange w:id="58" w:author="ml f" w:date="2014-11-07T21:54:00Z">
              <w:rPr>
                <w:rFonts w:ascii="Times New Roman" w:hAnsi="Times New Roman" w:cs="Times New Roman"/>
                <w:b/>
              </w:rPr>
            </w:rPrChange>
          </w:rPr>
          <w:t xml:space="preserve"> intubation and mechanical ventilation within the first 24 hours of ICU admission, no IAC placement prior to ICU admission, no evidence of sepsis, and no </w:t>
        </w:r>
        <w:proofErr w:type="spellStart"/>
        <w:r w:rsidRPr="00C47257">
          <w:rPr>
            <w:rFonts w:ascii="Times New Roman" w:hAnsi="Times New Roman" w:cs="Times New Roman"/>
            <w:rPrChange w:id="59" w:author="ml f" w:date="2014-11-07T21:54:00Z">
              <w:rPr>
                <w:rFonts w:ascii="Times New Roman" w:hAnsi="Times New Roman" w:cs="Times New Roman"/>
                <w:b/>
              </w:rPr>
            </w:rPrChange>
          </w:rPr>
          <w:t>vasopressor</w:t>
        </w:r>
        <w:proofErr w:type="spellEnd"/>
        <w:r w:rsidRPr="00C47257">
          <w:rPr>
            <w:rFonts w:ascii="Times New Roman" w:hAnsi="Times New Roman" w:cs="Times New Roman"/>
            <w:rPrChange w:id="60" w:author="ml f" w:date="2014-11-07T21:54:00Z">
              <w:rPr>
                <w:rFonts w:ascii="Times New Roman" w:hAnsi="Times New Roman" w:cs="Times New Roman"/>
                <w:b/>
              </w:rPr>
            </w:rPrChange>
          </w:rPr>
          <w:t xml:space="preserve"> requirement. We developed a model based on patient demographics, co-morbidities, vital signs, and laboratory results to estimate the propensity for IAC placement for this study cohort. Patients with or without </w:t>
        </w:r>
        <w:proofErr w:type="spellStart"/>
        <w:r w:rsidRPr="00C47257">
          <w:rPr>
            <w:rFonts w:ascii="Times New Roman" w:hAnsi="Times New Roman" w:cs="Times New Roman"/>
            <w:rPrChange w:id="61" w:author="ml f" w:date="2014-11-07T21:54:00Z">
              <w:rPr>
                <w:rFonts w:ascii="Times New Roman" w:hAnsi="Times New Roman" w:cs="Times New Roman"/>
                <w:b/>
              </w:rPr>
            </w:rPrChange>
          </w:rPr>
          <w:t>IACs</w:t>
        </w:r>
        <w:proofErr w:type="spellEnd"/>
        <w:r w:rsidRPr="00C47257">
          <w:rPr>
            <w:rFonts w:ascii="Times New Roman" w:hAnsi="Times New Roman" w:cs="Times New Roman"/>
            <w:rPrChange w:id="62" w:author="ml f" w:date="2014-11-07T21:54:00Z">
              <w:rPr>
                <w:rFonts w:ascii="Times New Roman" w:hAnsi="Times New Roman" w:cs="Times New Roman"/>
                <w:b/>
              </w:rPr>
            </w:rPrChange>
          </w:rPr>
          <w:t xml:space="preserve"> were then matched based on the estimated propensity scores using a one-to-one matching with a caliper of 0.01. The Fisher’s exact test was used to assess measures of association between IAC utilization and 28-day mortality for the matched cohort.</w:t>
        </w:r>
      </w:ins>
    </w:p>
    <w:p w:rsidR="00C47257" w:rsidRPr="00C47257" w:rsidRDefault="00C47257" w:rsidP="00C47257">
      <w:pPr>
        <w:numPr>
          <w:ins w:id="63" w:author="ml f" w:date="2014-11-07T21:54:00Z"/>
        </w:numPr>
        <w:spacing w:line="480" w:lineRule="auto"/>
        <w:rPr>
          <w:ins w:id="64" w:author="ml f" w:date="2014-11-07T21:54:00Z"/>
          <w:rFonts w:ascii="Times New Roman" w:hAnsi="Times New Roman" w:cs="Times New Roman"/>
          <w:u w:val="single"/>
          <w:rPrChange w:id="65" w:author="ml f" w:date="2014-11-07T21:54:00Z">
            <w:rPr>
              <w:ins w:id="66" w:author="ml f" w:date="2014-11-07T21:54:00Z"/>
              <w:rFonts w:ascii="Times New Roman" w:hAnsi="Times New Roman" w:cs="Times New Roman"/>
              <w:b/>
              <w:u w:val="single"/>
            </w:rPr>
          </w:rPrChange>
        </w:rPr>
      </w:pPr>
    </w:p>
    <w:p w:rsidR="00C47257" w:rsidRPr="00C47257" w:rsidRDefault="00C47257" w:rsidP="00C47257">
      <w:pPr>
        <w:numPr>
          <w:ins w:id="67" w:author="ml f" w:date="2014-11-07T21:53:00Z"/>
        </w:numPr>
        <w:spacing w:line="480" w:lineRule="auto"/>
        <w:rPr>
          <w:ins w:id="68" w:author="ml f" w:date="2014-11-07T21:53:00Z"/>
          <w:rFonts w:ascii="Times New Roman" w:hAnsi="Times New Roman" w:cs="Times New Roman"/>
          <w:rPrChange w:id="69" w:author="ml f" w:date="2014-11-07T21:54:00Z">
            <w:rPr>
              <w:ins w:id="70" w:author="ml f" w:date="2014-11-07T21:53:00Z"/>
              <w:rFonts w:ascii="Times New Roman" w:hAnsi="Times New Roman" w:cs="Times New Roman"/>
              <w:b/>
            </w:rPr>
          </w:rPrChange>
        </w:rPr>
      </w:pPr>
      <w:ins w:id="71" w:author="ml f" w:date="2014-11-07T21:54:00Z">
        <w:r w:rsidRPr="00C47257">
          <w:rPr>
            <w:rFonts w:ascii="Times New Roman" w:hAnsi="Times New Roman" w:cs="Times New Roman"/>
            <w:b/>
            <w:u w:val="single"/>
          </w:rPr>
          <w:t>Results:</w:t>
        </w:r>
        <w:r w:rsidRPr="00C47257">
          <w:rPr>
            <w:rFonts w:ascii="Times New Roman" w:hAnsi="Times New Roman" w:cs="Times New Roman"/>
            <w:rPrChange w:id="72" w:author="ml f" w:date="2014-11-07T21:54:00Z">
              <w:rPr>
                <w:rFonts w:ascii="Times New Roman" w:hAnsi="Times New Roman" w:cs="Times New Roman"/>
                <w:b/>
              </w:rPr>
            </w:rPrChange>
          </w:rPr>
          <w:t xml:space="preserve">  We identified 1,776 ICU patients with </w:t>
        </w:r>
        <w:proofErr w:type="spellStart"/>
        <w:r w:rsidRPr="00C47257">
          <w:rPr>
            <w:rFonts w:ascii="Times New Roman" w:hAnsi="Times New Roman" w:cs="Times New Roman"/>
            <w:rPrChange w:id="73" w:author="ml f" w:date="2014-11-07T21:54:00Z">
              <w:rPr>
                <w:rFonts w:ascii="Times New Roman" w:hAnsi="Times New Roman" w:cs="Times New Roman"/>
                <w:b/>
              </w:rPr>
            </w:rPrChange>
          </w:rPr>
          <w:t>hemodynamically</w:t>
        </w:r>
        <w:proofErr w:type="spellEnd"/>
        <w:r w:rsidRPr="00C47257">
          <w:rPr>
            <w:rFonts w:ascii="Times New Roman" w:hAnsi="Times New Roman" w:cs="Times New Roman"/>
            <w:rPrChange w:id="74" w:author="ml f" w:date="2014-11-07T21:54:00Z">
              <w:rPr>
                <w:rFonts w:ascii="Times New Roman" w:hAnsi="Times New Roman" w:cs="Times New Roman"/>
                <w:b/>
              </w:rPr>
            </w:rPrChange>
          </w:rPr>
          <w:t xml:space="preserve"> stable respiratory failure, for which 984 (55.4%) underwent IAC placement.  There were 696 IAC-non IAC matched patients.  Based on a 10-fold cross-validation, the proposed multivariable regression of propensity for IAC placement had a c-statistic of 0.81. There was no difference in 28-day mortality in the IAC group (14.7%) and the non-IAC group (15.2%; p = 0.9).  In patients that survived to discharge, duration of mechanical ventilation was shorter in the non-IAC group as compared to the IAC group (0.75 </w:t>
        </w:r>
        <w:proofErr w:type="spellStart"/>
        <w:r w:rsidRPr="00C47257">
          <w:rPr>
            <w:rFonts w:ascii="Times New Roman" w:hAnsi="Times New Roman" w:cs="Times New Roman"/>
            <w:rPrChange w:id="75" w:author="ml f" w:date="2014-11-07T21:54:00Z">
              <w:rPr>
                <w:rFonts w:ascii="Times New Roman" w:hAnsi="Times New Roman" w:cs="Times New Roman"/>
                <w:b/>
              </w:rPr>
            </w:rPrChange>
          </w:rPr>
          <w:t>vs</w:t>
        </w:r>
        <w:proofErr w:type="spellEnd"/>
        <w:r w:rsidRPr="00C47257">
          <w:rPr>
            <w:rFonts w:ascii="Times New Roman" w:hAnsi="Times New Roman" w:cs="Times New Roman"/>
            <w:rPrChange w:id="76" w:author="ml f" w:date="2014-11-07T21:54:00Z">
              <w:rPr>
                <w:rFonts w:ascii="Times New Roman" w:hAnsi="Times New Roman" w:cs="Times New Roman"/>
                <w:b/>
              </w:rPr>
            </w:rPrChange>
          </w:rPr>
          <w:t xml:space="preserve"> 1.1 days, p&lt;0.001), as were ICU length-of-stay (1.8 </w:t>
        </w:r>
        <w:proofErr w:type="spellStart"/>
        <w:r w:rsidRPr="00C47257">
          <w:rPr>
            <w:rFonts w:ascii="Times New Roman" w:hAnsi="Times New Roman" w:cs="Times New Roman"/>
            <w:rPrChange w:id="77" w:author="ml f" w:date="2014-11-07T21:54:00Z">
              <w:rPr>
                <w:rFonts w:ascii="Times New Roman" w:hAnsi="Times New Roman" w:cs="Times New Roman"/>
                <w:b/>
              </w:rPr>
            </w:rPrChange>
          </w:rPr>
          <w:t>vs</w:t>
        </w:r>
        <w:proofErr w:type="spellEnd"/>
        <w:r w:rsidRPr="00C47257">
          <w:rPr>
            <w:rFonts w:ascii="Times New Roman" w:hAnsi="Times New Roman" w:cs="Times New Roman"/>
            <w:rPrChange w:id="78" w:author="ml f" w:date="2014-11-07T21:54:00Z">
              <w:rPr>
                <w:rFonts w:ascii="Times New Roman" w:hAnsi="Times New Roman" w:cs="Times New Roman"/>
                <w:b/>
              </w:rPr>
            </w:rPrChange>
          </w:rPr>
          <w:t xml:space="preserve"> 2.8 days, p&lt;0.001) and hospital length-of-stay (4 </w:t>
        </w:r>
        <w:proofErr w:type="spellStart"/>
        <w:r w:rsidRPr="00C47257">
          <w:rPr>
            <w:rFonts w:ascii="Times New Roman" w:hAnsi="Times New Roman" w:cs="Times New Roman"/>
            <w:rPrChange w:id="79" w:author="ml f" w:date="2014-11-07T21:54:00Z">
              <w:rPr>
                <w:rFonts w:ascii="Times New Roman" w:hAnsi="Times New Roman" w:cs="Times New Roman"/>
                <w:b/>
              </w:rPr>
            </w:rPrChange>
          </w:rPr>
          <w:t>vs</w:t>
        </w:r>
        <w:proofErr w:type="spellEnd"/>
        <w:r w:rsidRPr="00C47257">
          <w:rPr>
            <w:rFonts w:ascii="Times New Roman" w:hAnsi="Times New Roman" w:cs="Times New Roman"/>
            <w:rPrChange w:id="80" w:author="ml f" w:date="2014-11-07T21:54:00Z">
              <w:rPr>
                <w:rFonts w:ascii="Times New Roman" w:hAnsi="Times New Roman" w:cs="Times New Roman"/>
                <w:b/>
              </w:rPr>
            </w:rPrChange>
          </w:rPr>
          <w:t xml:space="preserve"> 7 days, p&lt;0.001).</w:t>
        </w:r>
      </w:ins>
    </w:p>
    <w:p w:rsidR="00BE387B" w:rsidDel="00C47257" w:rsidRDefault="00BE387B" w:rsidP="00202DDC">
      <w:pPr>
        <w:spacing w:line="480" w:lineRule="auto"/>
        <w:rPr>
          <w:del w:id="81" w:author="ml f" w:date="2014-11-07T21:55:00Z"/>
          <w:rFonts w:ascii="Times New Roman" w:hAnsi="Times New Roman" w:cs="Times New Roman"/>
          <w:b/>
        </w:rPr>
      </w:pPr>
      <w:del w:id="82" w:author="ml f" w:date="2014-11-07T21:55:00Z">
        <w:r w:rsidDel="00C47257">
          <w:rPr>
            <w:rFonts w:ascii="Times New Roman" w:hAnsi="Times New Roman" w:cs="Times New Roman"/>
            <w:b/>
          </w:rPr>
          <w:delText>Rationale:</w:delText>
        </w:r>
        <w:r w:rsidR="00ED35F6" w:rsidDel="00C47257">
          <w:rPr>
            <w:rFonts w:ascii="Times New Roman" w:hAnsi="Times New Roman" w:cs="Times New Roman"/>
            <w:b/>
          </w:rPr>
          <w:delText xml:space="preserve"> </w:delText>
        </w:r>
        <w:r w:rsidR="00ED35F6" w:rsidDel="00C47257">
          <w:delText xml:space="preserve">Indwelling arterial catheters (IACs) are used extensively in the Intensive Care Unit (ICU) for continuous hemodynamic monitoring and for arterial blood gas analysis. The use of IACs in the ICU setting is widespread, occurring in approximately 30% of ICU patients, resulting in 6-8 million arterial catheters placed annually in the United States. IACs pose potentially serious risks, including blood stream infections and vascular </w:delText>
        </w:r>
        <w:r w:rsidR="00ED35F6" w:rsidRPr="00420CDD" w:rsidDel="00C47257">
          <w:delText xml:space="preserve">complications. </w:delText>
        </w:r>
      </w:del>
    </w:p>
    <w:p w:rsidR="00BE387B" w:rsidRPr="00202DDC" w:rsidDel="00C47257" w:rsidRDefault="00BE387B" w:rsidP="00202DDC">
      <w:pPr>
        <w:spacing w:line="480" w:lineRule="auto"/>
        <w:rPr>
          <w:del w:id="83" w:author="ml f" w:date="2014-11-07T21:55:00Z"/>
        </w:rPr>
      </w:pPr>
      <w:del w:id="84" w:author="ml f" w:date="2014-11-07T21:55:00Z">
        <w:r w:rsidDel="00C47257">
          <w:rPr>
            <w:rFonts w:ascii="Times New Roman" w:hAnsi="Times New Roman" w:cs="Times New Roman"/>
            <w:b/>
          </w:rPr>
          <w:delText>Objectives:</w:delText>
        </w:r>
        <w:r w:rsidR="00ED35F6" w:rsidDel="00C47257">
          <w:rPr>
            <w:rFonts w:ascii="Times New Roman" w:hAnsi="Times New Roman" w:cs="Times New Roman"/>
            <w:b/>
          </w:rPr>
          <w:delText xml:space="preserve"> </w:delText>
        </w:r>
        <w:r w:rsidR="00ED35F6" w:rsidRPr="00420CDD" w:rsidDel="00C47257">
          <w:delText xml:space="preserve">The purpose of this study is to assess </w:delText>
        </w:r>
        <w:r w:rsidR="00ED35F6" w:rsidDel="00C47257">
          <w:delText>whether the presence of IACs improves outcomes in mechanically ventilated patients who do not require vasopressor support.</w:delText>
        </w:r>
      </w:del>
    </w:p>
    <w:p w:rsidR="00ED35F6" w:rsidRPr="00ED35F6" w:rsidDel="00C47257" w:rsidRDefault="00BE387B" w:rsidP="00202DDC">
      <w:pPr>
        <w:spacing w:line="480" w:lineRule="auto"/>
        <w:rPr>
          <w:del w:id="85" w:author="ml f" w:date="2014-11-07T21:55:00Z"/>
        </w:rPr>
      </w:pPr>
      <w:del w:id="86" w:author="ml f" w:date="2014-11-07T21:55:00Z">
        <w:r w:rsidDel="00C47257">
          <w:rPr>
            <w:rFonts w:ascii="Times New Roman" w:hAnsi="Times New Roman" w:cs="Times New Roman"/>
            <w:b/>
          </w:rPr>
          <w:delText>Methods:</w:delText>
        </w:r>
        <w:r w:rsidR="00ED35F6" w:rsidRPr="00ED35F6" w:rsidDel="00C47257">
          <w:delText xml:space="preserve"> </w:delText>
        </w:r>
        <w:r w:rsidR="00ED35F6" w:rsidDel="00C47257">
          <w:delText xml:space="preserve">This study utilized the Multiparameter Intelligent Monitoring in Intensive Care II (MIMIC-II) database, a publicly available database of over 32,000 patients admitted to the Beth Israel Deaconess Medical Center ICU between 2001 and 2008. </w:delText>
        </w:r>
        <w:r w:rsidR="00ED35F6" w:rsidDel="00C47257">
          <w:delText xml:space="preserve">Using this database, we identified sepsis patients based on the Angus criteria for inclusion in a retrospective cohort study. </w:delText>
        </w:r>
        <w:r w:rsidR="00ED35F6" w:rsidDel="00C47257">
          <w:delText xml:space="preserve">Patients from the cardiac surgery recovery unit and patients who had IACs placed prior to ICU admission were excluded. The primary outcome was </w:delText>
        </w:r>
        <w:r w:rsidR="00ED35F6" w:rsidDel="00C47257">
          <w:delText xml:space="preserve">the effect of IAC placement on </w:delText>
        </w:r>
        <w:r w:rsidR="00ED35F6" w:rsidDel="00C47257">
          <w:delText xml:space="preserve">28-day mortality. We developed a model based on patient demographics, co-morbidities, vital signs, and laboratory results to estimate </w:delText>
        </w:r>
      </w:del>
      <w:ins w:id="87" w:author="lceli" w:date="2014-07-14T21:21:00Z">
        <w:del w:id="88" w:author="ml f" w:date="2014-11-07T21:55:00Z">
          <w:r w:rsidR="00DC52D9" w:rsidDel="00C47257">
            <w:delText xml:space="preserve">the </w:delText>
          </w:r>
        </w:del>
      </w:ins>
      <w:del w:id="89" w:author="ml f" w:date="2014-11-07T21:55:00Z">
        <w:r w:rsidR="00ED35F6" w:rsidDel="00C47257">
          <w:delText xml:space="preserve">propensity for IAC placement for the study cohort. Patients with or without IACs were then matched based on the estimated propensity scores </w:delText>
        </w:r>
      </w:del>
      <w:ins w:id="90" w:author="lceli" w:date="2014-07-14T21:21:00Z">
        <w:del w:id="91" w:author="ml f" w:date="2014-11-07T21:55:00Z">
          <w:r w:rsidR="00DC52D9" w:rsidDel="00C47257">
            <w:delText>using a</w:delText>
          </w:r>
        </w:del>
      </w:ins>
      <w:del w:id="92" w:author="ml f" w:date="2014-11-07T21:55:00Z">
        <w:r w:rsidR="00ED35F6" w:rsidDel="00C47257">
          <w:delText>with</w:delText>
        </w:r>
        <w:r w:rsidR="00ED35F6" w:rsidDel="00C47257">
          <w:delText xml:space="preserve"> one-to-one matching with a caliper of 0.01. The Fisher’s exact test was used to evaluate the association of IACs with 28-day mortality for the matched cohort.</w:delText>
        </w:r>
      </w:del>
    </w:p>
    <w:p w:rsidR="00BE387B" w:rsidRPr="00202DDC" w:rsidDel="00C47257" w:rsidRDefault="00BE387B" w:rsidP="00202DDC">
      <w:pPr>
        <w:spacing w:line="480" w:lineRule="auto"/>
        <w:rPr>
          <w:del w:id="93" w:author="ml f" w:date="2014-11-07T21:55:00Z"/>
        </w:rPr>
      </w:pPr>
      <w:del w:id="94" w:author="ml f" w:date="2014-11-07T21:55:00Z">
        <w:r w:rsidDel="00C47257">
          <w:rPr>
            <w:rFonts w:ascii="Times New Roman" w:hAnsi="Times New Roman" w:cs="Times New Roman"/>
            <w:b/>
          </w:rPr>
          <w:delText>Measurements and Main Results:</w:delText>
        </w:r>
        <w:r w:rsidR="00ED35F6" w:rsidDel="00C47257">
          <w:rPr>
            <w:rFonts w:ascii="Times New Roman" w:hAnsi="Times New Roman" w:cs="Times New Roman"/>
            <w:b/>
          </w:rPr>
          <w:delText xml:space="preserve"> </w:delText>
        </w:r>
        <w:r w:rsidR="00ED35F6" w:rsidDel="00C47257">
          <w:delText xml:space="preserve">From the over 32,000 patients admitted to the ICU, we identified x mechanically ventilated patients that met inclusion criteria. Based on a </w:delText>
        </w:r>
        <w:commentRangeStart w:id="95"/>
        <w:r w:rsidR="00ED35F6" w:rsidDel="00C47257">
          <w:delText>10-fold cross-validation</w:delText>
        </w:r>
        <w:commentRangeEnd w:id="95"/>
        <w:r w:rsidR="00DC52D9" w:rsidDel="00C47257">
          <w:rPr>
            <w:rStyle w:val="CommentReference"/>
          </w:rPr>
          <w:commentReference w:id="95"/>
        </w:r>
        <w:r w:rsidR="00ED35F6" w:rsidDel="00C47257">
          <w:delText xml:space="preserve">, the </w:delText>
        </w:r>
        <w:r w:rsidR="00ED35F6" w:rsidDel="00C47257">
          <w:delText xml:space="preserve">proposed multivariable regression of </w:delText>
        </w:r>
        <w:r w:rsidR="00ED35F6" w:rsidDel="00C47257">
          <w:delText xml:space="preserve">propensity </w:delText>
        </w:r>
      </w:del>
      <w:ins w:id="96" w:author="lceli" w:date="2014-07-14T21:22:00Z">
        <w:del w:id="97" w:author="ml f" w:date="2014-11-07T21:55:00Z">
          <w:r w:rsidR="00DC52D9" w:rsidDel="00C47257">
            <w:delText xml:space="preserve">model </w:delText>
          </w:r>
        </w:del>
      </w:ins>
      <w:del w:id="98" w:author="ml f" w:date="2014-11-07T21:55:00Z">
        <w:r w:rsidR="00ED35F6" w:rsidDel="00C47257">
          <w:delText xml:space="preserve">for IAC placement had an area under the </w:delText>
        </w:r>
        <w:r w:rsidR="00ED35F6" w:rsidRPr="00BC250A" w:rsidDel="00C47257">
          <w:delText>Receiver Operating Characteristics (ROC) curve</w:delText>
        </w:r>
        <w:r w:rsidR="00ED35F6" w:rsidDel="00C47257">
          <w:delText xml:space="preserve"> of </w:delText>
        </w:r>
      </w:del>
      <w:del w:id="99" w:author="ml f" w:date="2014-07-16T18:13:00Z">
        <w:r w:rsidR="00ED35F6" w:rsidDel="003F095A">
          <w:delText>XXX</w:delText>
        </w:r>
      </w:del>
      <w:del w:id="100" w:author="ml f" w:date="2014-11-07T21:55:00Z">
        <w:r w:rsidR="00ED35F6" w:rsidDel="00C47257">
          <w:delText xml:space="preserve">. </w:delText>
        </w:r>
        <w:r w:rsidR="00ED35F6" w:rsidRPr="00171963" w:rsidDel="00C47257">
          <w:delText>For</w:delText>
        </w:r>
        <w:r w:rsidR="00ED35F6" w:rsidRPr="00BC250A" w:rsidDel="00C47257">
          <w:delText xml:space="preserve"> the match</w:delText>
        </w:r>
        <w:r w:rsidR="00ED35F6" w:rsidDel="00C47257">
          <w:delText xml:space="preserve">ed </w:delText>
        </w:r>
        <w:r w:rsidR="00ED35F6" w:rsidRPr="00BC250A" w:rsidDel="00C47257">
          <w:delText xml:space="preserve">cohort, the 28-day mortality for patients </w:delText>
        </w:r>
        <w:r w:rsidR="00ED35F6" w:rsidRPr="00BC250A" w:rsidDel="00C47257">
          <w:delText xml:space="preserve">with and without IACs </w:delText>
        </w:r>
        <w:r w:rsidR="00ED35F6" w:rsidRPr="00BC250A" w:rsidDel="00C47257">
          <w:delText xml:space="preserve">were </w:delText>
        </w:r>
      </w:del>
      <w:del w:id="101" w:author="ml f" w:date="2014-07-16T18:14:00Z">
        <w:r w:rsidR="00ED35F6" w:rsidDel="003F095A">
          <w:delText>X</w:delText>
        </w:r>
      </w:del>
      <w:del w:id="102" w:author="ml f" w:date="2014-11-07T21:55:00Z">
        <w:r w:rsidR="00ED35F6" w:rsidRPr="00BC250A" w:rsidDel="00C47257">
          <w:delText>%</w:delText>
        </w:r>
        <w:r w:rsidR="00ED35F6" w:rsidDel="00C47257">
          <w:delText xml:space="preserve"> in the IAC group</w:delText>
        </w:r>
        <w:r w:rsidR="00ED35F6" w:rsidRPr="00BC250A" w:rsidDel="00C47257">
          <w:delText xml:space="preserve"> vs. </w:delText>
        </w:r>
      </w:del>
      <w:del w:id="103" w:author="ml f" w:date="2014-07-16T18:14:00Z">
        <w:r w:rsidR="00ED35F6" w:rsidDel="003F095A">
          <w:delText>X</w:delText>
        </w:r>
      </w:del>
      <w:del w:id="104" w:author="ml f" w:date="2014-11-07T21:55:00Z">
        <w:r w:rsidR="00ED35F6" w:rsidRPr="00BC250A" w:rsidDel="00C47257">
          <w:delText xml:space="preserve">% </w:delText>
        </w:r>
        <w:r w:rsidR="00ED35F6" w:rsidDel="00C47257">
          <w:delText>in the non-IAC group (</w:delText>
        </w:r>
        <w:r w:rsidR="00ED35F6" w:rsidRPr="00BC250A" w:rsidDel="00C47257">
          <w:delText>p=</w:delText>
        </w:r>
      </w:del>
      <w:del w:id="105" w:author="ml f" w:date="2014-07-16T18:14:00Z">
        <w:r w:rsidR="00605D51" w:rsidDel="003F095A">
          <w:delText>X</w:delText>
        </w:r>
      </w:del>
      <w:del w:id="106" w:author="ml f" w:date="2014-11-07T21:55:00Z">
        <w:r w:rsidR="00ED35F6" w:rsidDel="00C47257">
          <w:delText>)</w:delText>
        </w:r>
        <w:r w:rsidR="00ED35F6" w:rsidRPr="00BC250A" w:rsidDel="00C47257">
          <w:delText xml:space="preserve">. </w:delText>
        </w:r>
      </w:del>
    </w:p>
    <w:p w:rsidR="00ED35F6" w:rsidRDefault="00BE387B" w:rsidP="00202DDC">
      <w:pPr>
        <w:spacing w:line="480" w:lineRule="auto"/>
      </w:pPr>
      <w:r>
        <w:rPr>
          <w:rFonts w:ascii="Times New Roman" w:hAnsi="Times New Roman" w:cs="Times New Roman"/>
          <w:b/>
        </w:rPr>
        <w:t>Conclusions:</w:t>
      </w:r>
      <w:r w:rsidR="00ED35F6" w:rsidRPr="00ED35F6">
        <w:t xml:space="preserve"> </w:t>
      </w:r>
      <w:r w:rsidR="003D19E3">
        <w:t xml:space="preserve">In mechanically ventilated </w:t>
      </w:r>
      <w:r w:rsidR="00ED35F6">
        <w:t>patients</w:t>
      </w:r>
      <w:r w:rsidR="003D19E3">
        <w:t xml:space="preserve"> who are </w:t>
      </w:r>
      <w:proofErr w:type="spellStart"/>
      <w:r w:rsidR="003D19E3">
        <w:t>hemodynamically</w:t>
      </w:r>
      <w:proofErr w:type="spellEnd"/>
      <w:r w:rsidR="003D19E3">
        <w:t xml:space="preserve"> stable</w:t>
      </w:r>
      <w:r w:rsidR="00ED35F6">
        <w:t>, the presence of an IAC is</w:t>
      </w:r>
      <w:r w:rsidR="00286B03">
        <w:t xml:space="preserve"> not</w:t>
      </w:r>
      <w:r w:rsidR="00ED35F6">
        <w:t xml:space="preserve"> associated with a </w:t>
      </w:r>
      <w:r w:rsidR="00286B03">
        <w:t>difference in</w:t>
      </w:r>
      <w:r w:rsidR="00ED35F6">
        <w:t xml:space="preserve"> 28-day mortality</w:t>
      </w:r>
      <w:ins w:id="107" w:author="lceli" w:date="2014-07-14T21:23:00Z">
        <w:r w:rsidR="00DC52D9">
          <w:t xml:space="preserve"> after adjustment for the propensity for IAC placement</w:t>
        </w:r>
      </w:ins>
      <w:r w:rsidR="00ED35F6">
        <w:t xml:space="preserve">. </w:t>
      </w:r>
      <w:r w:rsidR="003D19E3">
        <w:t xml:space="preserve"> </w:t>
      </w:r>
      <w:proofErr w:type="gramStart"/>
      <w:r w:rsidR="00ED35F6">
        <w:t>Further analyses in other critically ill subgroups, as well as validation in additional datasets is</w:t>
      </w:r>
      <w:proofErr w:type="gramEnd"/>
      <w:r w:rsidR="00ED35F6">
        <w:t xml:space="preserve"> warranted. </w:t>
      </w:r>
      <w:r w:rsidR="00ED35F6">
        <w:rPr>
          <w:color w:val="000000"/>
        </w:rPr>
        <w:t xml:space="preserve">This study is the first of several investigations into the clinical </w:t>
      </w:r>
      <w:ins w:id="108" w:author="lceli" w:date="2014-07-14T21:23:00Z">
        <w:r w:rsidR="00DC52D9">
          <w:rPr>
            <w:color w:val="000000"/>
          </w:rPr>
          <w:t>value</w:t>
        </w:r>
      </w:ins>
      <w:del w:id="109" w:author="lceli" w:date="2014-07-14T21:23:00Z">
        <w:r w:rsidR="00ED35F6" w:rsidDel="00DC52D9">
          <w:rPr>
            <w:color w:val="000000"/>
          </w:rPr>
          <w:delText>role</w:delText>
        </w:r>
      </w:del>
      <w:r w:rsidR="00ED35F6">
        <w:rPr>
          <w:color w:val="000000"/>
        </w:rPr>
        <w:t xml:space="preserve"> of various </w:t>
      </w:r>
      <w:del w:id="110" w:author="lceli" w:date="2014-07-14T21:24:00Z">
        <w:r w:rsidR="00ED35F6" w:rsidDel="00DC52D9">
          <w:rPr>
            <w:color w:val="000000"/>
          </w:rPr>
          <w:delText xml:space="preserve">unstudied </w:delText>
        </w:r>
      </w:del>
      <w:r w:rsidR="00ED35F6">
        <w:rPr>
          <w:color w:val="000000"/>
        </w:rPr>
        <w:t xml:space="preserve">interventions in the management of critically ill patients.  </w:t>
      </w:r>
    </w:p>
    <w:p w:rsidR="00BE387B" w:rsidRPr="00BE387B" w:rsidRDefault="00BE387B">
      <w:pPr>
        <w:rPr>
          <w:rFonts w:ascii="Times New Roman" w:hAnsi="Times New Roman" w:cs="Times New Roman"/>
          <w:b/>
        </w:rPr>
      </w:pPr>
    </w:p>
    <w:p w:rsidR="00BE387B" w:rsidRPr="006B3587" w:rsidRDefault="00BE387B">
      <w:pPr>
        <w:rPr>
          <w:rFonts w:ascii="Times New Roman" w:hAnsi="Times New Roman" w:cs="Times New Roman"/>
          <w:u w:val="single"/>
        </w:rPr>
      </w:pPr>
    </w:p>
    <w:p w:rsidR="003D19E3" w:rsidRDefault="003D19E3">
      <w:pPr>
        <w:rPr>
          <w:rFonts w:ascii="Times New Roman" w:hAnsi="Times New Roman" w:cs="Times New Roman"/>
          <w:u w:val="single"/>
        </w:rPr>
      </w:pPr>
      <w:r>
        <w:rPr>
          <w:rFonts w:ascii="Times New Roman" w:hAnsi="Times New Roman" w:cs="Times New Roman"/>
          <w:u w:val="single"/>
        </w:rPr>
        <w:br w:type="page"/>
      </w:r>
    </w:p>
    <w:p w:rsidR="00432011" w:rsidRPr="00E14568" w:rsidRDefault="00E14568" w:rsidP="00432011">
      <w:pPr>
        <w:rPr>
          <w:rFonts w:ascii="Times New Roman" w:hAnsi="Times New Roman" w:cs="Times New Roman"/>
          <w:b/>
        </w:rPr>
      </w:pPr>
      <w:r>
        <w:rPr>
          <w:rFonts w:ascii="Times New Roman" w:hAnsi="Times New Roman" w:cs="Times New Roman"/>
          <w:b/>
        </w:rPr>
        <w:t>INTRODUCTION</w:t>
      </w:r>
    </w:p>
    <w:p w:rsidR="00432011" w:rsidRPr="006B3587" w:rsidRDefault="00432011" w:rsidP="00432011">
      <w:pPr>
        <w:rPr>
          <w:rFonts w:ascii="Times New Roman" w:hAnsi="Times New Roman" w:cs="Times New Roman"/>
        </w:rPr>
      </w:pPr>
    </w:p>
    <w:p w:rsidR="000612F5" w:rsidRPr="006B3587" w:rsidRDefault="00432011" w:rsidP="00A84838">
      <w:pPr>
        <w:spacing w:line="480" w:lineRule="auto"/>
        <w:ind w:firstLine="720"/>
        <w:rPr>
          <w:rFonts w:ascii="Times New Roman" w:hAnsi="Times New Roman" w:cs="Times New Roman"/>
        </w:rPr>
      </w:pPr>
      <w:r w:rsidRPr="006B3587">
        <w:rPr>
          <w:rFonts w:ascii="Times New Roman" w:hAnsi="Times New Roman" w:cs="Times New Roman"/>
        </w:rPr>
        <w:t xml:space="preserve">Indwelling arterial catheters (IAC) have been used extensively in the </w:t>
      </w:r>
      <w:r w:rsidR="00702E89" w:rsidRPr="006B3587">
        <w:rPr>
          <w:rFonts w:ascii="Times New Roman" w:hAnsi="Times New Roman" w:cs="Times New Roman"/>
        </w:rPr>
        <w:t>Intensive</w:t>
      </w:r>
      <w:r w:rsidRPr="006B3587">
        <w:rPr>
          <w:rFonts w:ascii="Times New Roman" w:hAnsi="Times New Roman" w:cs="Times New Roman"/>
        </w:rPr>
        <w:t xml:space="preserve"> Care Unit (ICU) setting for continuous hemodynamic monitoring and for obtaining arterial blood sampling for arterial blood gas analysis.  </w:t>
      </w:r>
      <w:r w:rsidR="00702E89" w:rsidRPr="006B3587">
        <w:rPr>
          <w:rFonts w:ascii="Times New Roman" w:hAnsi="Times New Roman" w:cs="Times New Roman"/>
        </w:rPr>
        <w:t xml:space="preserve">The use of </w:t>
      </w:r>
      <w:proofErr w:type="spellStart"/>
      <w:r w:rsidR="00702E89" w:rsidRPr="006B3587">
        <w:rPr>
          <w:rFonts w:ascii="Times New Roman" w:hAnsi="Times New Roman" w:cs="Times New Roman"/>
        </w:rPr>
        <w:t>IACs</w:t>
      </w:r>
      <w:proofErr w:type="spellEnd"/>
      <w:r w:rsidR="00702E89" w:rsidRPr="006B3587">
        <w:rPr>
          <w:rFonts w:ascii="Times New Roman" w:hAnsi="Times New Roman" w:cs="Times New Roman"/>
        </w:rPr>
        <w:t xml:space="preserve"> in the ICU setting is widespread, </w:t>
      </w:r>
      <w:r w:rsidR="00545751" w:rsidRPr="006B3587">
        <w:rPr>
          <w:rFonts w:ascii="Times New Roman" w:hAnsi="Times New Roman" w:cs="Times New Roman"/>
        </w:rPr>
        <w:t>occurring in approximately 30% of ICU patients (REF), resulting in 6-8 million IAC placed annually in the United States (REF).</w:t>
      </w:r>
    </w:p>
    <w:p w:rsidR="00545751" w:rsidRPr="006B3587" w:rsidRDefault="000612F5" w:rsidP="00A84838">
      <w:pPr>
        <w:spacing w:line="480" w:lineRule="auto"/>
        <w:ind w:firstLine="720"/>
        <w:rPr>
          <w:rFonts w:ascii="Times New Roman" w:hAnsi="Times New Roman" w:cs="Times New Roman"/>
        </w:rPr>
      </w:pPr>
      <w:r w:rsidRPr="006B3587">
        <w:rPr>
          <w:rFonts w:ascii="Times New Roman" w:hAnsi="Times New Roman" w:cs="Times New Roman"/>
        </w:rPr>
        <w:t xml:space="preserve">Despite the widespread use of </w:t>
      </w:r>
      <w:proofErr w:type="spellStart"/>
      <w:r w:rsidRPr="006B3587">
        <w:rPr>
          <w:rFonts w:ascii="Times New Roman" w:hAnsi="Times New Roman" w:cs="Times New Roman"/>
        </w:rPr>
        <w:t>IAC</w:t>
      </w:r>
      <w:r w:rsidR="008F7DA5" w:rsidRPr="006B3587">
        <w:rPr>
          <w:rFonts w:ascii="Times New Roman" w:hAnsi="Times New Roman" w:cs="Times New Roman"/>
        </w:rPr>
        <w:t>s</w:t>
      </w:r>
      <w:proofErr w:type="spellEnd"/>
      <w:r w:rsidR="003F2E62">
        <w:rPr>
          <w:rFonts w:ascii="Times New Roman" w:hAnsi="Times New Roman" w:cs="Times New Roman"/>
        </w:rPr>
        <w:t xml:space="preserve">, there are small but </w:t>
      </w:r>
      <w:r w:rsidRPr="006B3587">
        <w:rPr>
          <w:rFonts w:ascii="Times New Roman" w:hAnsi="Times New Roman" w:cs="Times New Roman"/>
        </w:rPr>
        <w:t xml:space="preserve">potentially serious complications that may arise.  IAC-associated blood stream infections have been reported at a rate that, while not to the level of central venous catheters, is significantly higher than peripheral venous access.  A systematic review of the risk of blood stream infections associated with intravascular catheters reports a pooled point estimate of 1.6 per 1,000 device days (95% CI 1.2,2.3) for </w:t>
      </w:r>
      <w:proofErr w:type="spellStart"/>
      <w:r w:rsidRPr="006B3587">
        <w:rPr>
          <w:rFonts w:ascii="Times New Roman" w:hAnsi="Times New Roman" w:cs="Times New Roman"/>
        </w:rPr>
        <w:t>IACs</w:t>
      </w:r>
      <w:proofErr w:type="spellEnd"/>
      <w:r w:rsidRPr="006B3587">
        <w:rPr>
          <w:rFonts w:ascii="Times New Roman" w:hAnsi="Times New Roman" w:cs="Times New Roman"/>
        </w:rPr>
        <w:t xml:space="preserve"> compared with 0.5 (95% CI 0.2-0.7) for peripheral venous access, and 2.7 (95% CI 2.6-2.9)</w:t>
      </w:r>
      <w:r w:rsidR="008F7DA5" w:rsidRPr="006B3587">
        <w:rPr>
          <w:rFonts w:ascii="Times New Roman" w:hAnsi="Times New Roman" w:cs="Times New Roman"/>
        </w:rPr>
        <w:t xml:space="preserve"> for central venous catheters. </w:t>
      </w:r>
      <w:r w:rsidR="00A84838" w:rsidRPr="006B3587">
        <w:rPr>
          <w:rFonts w:ascii="Times New Roman" w:hAnsi="Times New Roman" w:cs="Times New Roman"/>
        </w:rPr>
        <w:t xml:space="preserve">  </w:t>
      </w:r>
      <w:r w:rsidR="008F7DA5" w:rsidRPr="006B3587">
        <w:rPr>
          <w:rFonts w:ascii="Times New Roman" w:hAnsi="Times New Roman" w:cs="Times New Roman"/>
        </w:rPr>
        <w:t xml:space="preserve">Additionally, vascular complications associated with </w:t>
      </w:r>
      <w:proofErr w:type="spellStart"/>
      <w:r w:rsidR="008F7DA5" w:rsidRPr="006B3587">
        <w:rPr>
          <w:rFonts w:ascii="Times New Roman" w:hAnsi="Times New Roman" w:cs="Times New Roman"/>
        </w:rPr>
        <w:t>IACs</w:t>
      </w:r>
      <w:proofErr w:type="spellEnd"/>
      <w:r w:rsidR="008F7DA5" w:rsidRPr="006B3587">
        <w:rPr>
          <w:rFonts w:ascii="Times New Roman" w:hAnsi="Times New Roman" w:cs="Times New Roman"/>
        </w:rPr>
        <w:t xml:space="preserve"> are more common than previously thought, including thrombosis, ischemia, </w:t>
      </w:r>
      <w:proofErr w:type="spellStart"/>
      <w:r w:rsidR="008F7DA5" w:rsidRPr="006B3587">
        <w:rPr>
          <w:rFonts w:ascii="Times New Roman" w:hAnsi="Times New Roman" w:cs="Times New Roman"/>
        </w:rPr>
        <w:t>hematoma</w:t>
      </w:r>
      <w:proofErr w:type="spellEnd"/>
      <w:r w:rsidR="008F7DA5" w:rsidRPr="006B3587">
        <w:rPr>
          <w:rFonts w:ascii="Times New Roman" w:hAnsi="Times New Roman" w:cs="Times New Roman"/>
        </w:rPr>
        <w:t xml:space="preserve">, bleeding, and </w:t>
      </w:r>
      <w:proofErr w:type="spellStart"/>
      <w:r w:rsidR="008F7DA5" w:rsidRPr="006B3587">
        <w:rPr>
          <w:rFonts w:ascii="Times New Roman" w:hAnsi="Times New Roman" w:cs="Times New Roman"/>
        </w:rPr>
        <w:t>pseudoaneurysm</w:t>
      </w:r>
      <w:proofErr w:type="spellEnd"/>
      <w:r w:rsidR="008F7DA5" w:rsidRPr="006B3587">
        <w:rPr>
          <w:rFonts w:ascii="Times New Roman" w:hAnsi="Times New Roman" w:cs="Times New Roman"/>
        </w:rPr>
        <w:t xml:space="preserve"> (</w:t>
      </w:r>
      <w:proofErr w:type="spellStart"/>
      <w:r w:rsidR="008F7DA5" w:rsidRPr="006B3587">
        <w:rPr>
          <w:rFonts w:ascii="Times New Roman" w:hAnsi="Times New Roman" w:cs="Times New Roman"/>
        </w:rPr>
        <w:t>REFs</w:t>
      </w:r>
      <w:proofErr w:type="spellEnd"/>
      <w:r w:rsidR="008F7DA5" w:rsidRPr="006B3587">
        <w:rPr>
          <w:rFonts w:ascii="Times New Roman" w:hAnsi="Times New Roman" w:cs="Times New Roman"/>
        </w:rPr>
        <w:t xml:space="preserve">). The presence of </w:t>
      </w:r>
      <w:proofErr w:type="spellStart"/>
      <w:r w:rsidR="008F7DA5" w:rsidRPr="006B3587">
        <w:rPr>
          <w:rFonts w:ascii="Times New Roman" w:hAnsi="Times New Roman" w:cs="Times New Roman"/>
        </w:rPr>
        <w:t>IACs</w:t>
      </w:r>
      <w:proofErr w:type="spellEnd"/>
      <w:r w:rsidR="008F7DA5" w:rsidRPr="006B3587">
        <w:rPr>
          <w:rFonts w:ascii="Times New Roman" w:hAnsi="Times New Roman" w:cs="Times New Roman"/>
        </w:rPr>
        <w:t xml:space="preserve"> may promote an increased frequency of blood draws and laboratory testing, including arterial blood gas sampling (REF).  </w:t>
      </w:r>
    </w:p>
    <w:p w:rsidR="00CF5678" w:rsidRPr="006B3587" w:rsidRDefault="008F7DA5" w:rsidP="00E16E01">
      <w:pPr>
        <w:spacing w:line="480" w:lineRule="auto"/>
        <w:ind w:firstLine="720"/>
        <w:rPr>
          <w:rFonts w:ascii="Times New Roman" w:hAnsi="Times New Roman" w:cs="Times New Roman"/>
        </w:rPr>
      </w:pPr>
      <w:r w:rsidRPr="006B3587">
        <w:rPr>
          <w:rFonts w:ascii="Times New Roman" w:hAnsi="Times New Roman" w:cs="Times New Roman"/>
        </w:rPr>
        <w:t xml:space="preserve">In the context of increased utilization including blood draws and testing as well as potential adverse effects associated with IAC use, there is scant clinical outcome data to support their widespread use.   The purpose of this study is to establish in a large cohort of intensive care patients whether the presence of </w:t>
      </w:r>
      <w:proofErr w:type="spellStart"/>
      <w:r w:rsidRPr="006B3587">
        <w:rPr>
          <w:rFonts w:ascii="Times New Roman" w:hAnsi="Times New Roman" w:cs="Times New Roman"/>
        </w:rPr>
        <w:t>IACs</w:t>
      </w:r>
      <w:proofErr w:type="spellEnd"/>
      <w:r w:rsidR="003F2E62">
        <w:rPr>
          <w:rFonts w:ascii="Times New Roman" w:hAnsi="Times New Roman" w:cs="Times New Roman"/>
        </w:rPr>
        <w:t xml:space="preserve"> </w:t>
      </w:r>
      <w:r w:rsidRPr="006B3587">
        <w:rPr>
          <w:rFonts w:ascii="Times New Roman" w:hAnsi="Times New Roman" w:cs="Times New Roman"/>
        </w:rPr>
        <w:t xml:space="preserve">improves outcomes in </w:t>
      </w:r>
      <w:proofErr w:type="spellStart"/>
      <w:r w:rsidR="003F2E62">
        <w:rPr>
          <w:rFonts w:ascii="Times New Roman" w:hAnsi="Times New Roman" w:cs="Times New Roman"/>
        </w:rPr>
        <w:t>hemodynamically</w:t>
      </w:r>
      <w:proofErr w:type="spellEnd"/>
      <w:r w:rsidR="003F2E62">
        <w:rPr>
          <w:rFonts w:ascii="Times New Roman" w:hAnsi="Times New Roman" w:cs="Times New Roman"/>
        </w:rPr>
        <w:t xml:space="preserve"> stable </w:t>
      </w:r>
      <w:r w:rsidRPr="006B3587">
        <w:rPr>
          <w:rFonts w:ascii="Times New Roman" w:hAnsi="Times New Roman" w:cs="Times New Roman"/>
        </w:rPr>
        <w:t>pa</w:t>
      </w:r>
      <w:r w:rsidR="00A84838" w:rsidRPr="006B3587">
        <w:rPr>
          <w:rFonts w:ascii="Times New Roman" w:hAnsi="Times New Roman" w:cs="Times New Roman"/>
        </w:rPr>
        <w:t>tients with respiratory failure undergoin</w:t>
      </w:r>
      <w:r w:rsidR="00E16E01">
        <w:rPr>
          <w:rFonts w:ascii="Times New Roman" w:hAnsi="Times New Roman" w:cs="Times New Roman"/>
        </w:rPr>
        <w:t>g mechanical ventilation.</w:t>
      </w:r>
    </w:p>
    <w:p w:rsidR="00CF5678" w:rsidRPr="00E14568" w:rsidRDefault="00E14568" w:rsidP="00CF5678">
      <w:pPr>
        <w:spacing w:line="480" w:lineRule="auto"/>
        <w:rPr>
          <w:rFonts w:ascii="Times New Roman" w:hAnsi="Times New Roman" w:cs="Times New Roman"/>
          <w:b/>
        </w:rPr>
      </w:pPr>
      <w:r>
        <w:rPr>
          <w:rFonts w:ascii="Times New Roman" w:hAnsi="Times New Roman" w:cs="Times New Roman"/>
          <w:b/>
        </w:rPr>
        <w:t>METHODS</w:t>
      </w:r>
    </w:p>
    <w:p w:rsidR="00E14568" w:rsidRDefault="00E14568" w:rsidP="00D252DB">
      <w:pPr>
        <w:rPr>
          <w:rFonts w:ascii="Times New Roman" w:hAnsi="Times New Roman" w:cs="Times New Roman"/>
          <w:color w:val="000000"/>
          <w:u w:val="single"/>
        </w:rPr>
      </w:pPr>
      <w:r>
        <w:rPr>
          <w:rFonts w:ascii="Times New Roman" w:hAnsi="Times New Roman" w:cs="Times New Roman"/>
          <w:color w:val="000000"/>
          <w:u w:val="single"/>
        </w:rPr>
        <w:t>Study Population</w:t>
      </w:r>
    </w:p>
    <w:p w:rsidR="00E14568" w:rsidRDefault="00E14568" w:rsidP="00D252DB">
      <w:pPr>
        <w:rPr>
          <w:rFonts w:ascii="Times New Roman" w:hAnsi="Times New Roman" w:cs="Times New Roman"/>
          <w:color w:val="000000"/>
        </w:rPr>
      </w:pPr>
    </w:p>
    <w:p w:rsidR="00645691" w:rsidRDefault="000C1E14" w:rsidP="00FC5672">
      <w:pPr>
        <w:spacing w:line="480" w:lineRule="auto"/>
        <w:ind w:firstLine="720"/>
        <w:rPr>
          <w:rFonts w:ascii="Times New Roman" w:hAnsi="Times New Roman" w:cs="Times New Roman"/>
          <w:color w:val="000000"/>
        </w:rPr>
      </w:pPr>
      <w:r>
        <w:rPr>
          <w:rFonts w:ascii="Times New Roman" w:hAnsi="Times New Roman" w:cs="Times New Roman"/>
          <w:color w:val="000000"/>
        </w:rPr>
        <w:t xml:space="preserve">We conducted a longitudinal, single center, retrospective cohort study of patients from the </w:t>
      </w:r>
      <w:r w:rsidRPr="00D252DB">
        <w:rPr>
          <w:rFonts w:ascii="Times New Roman" w:hAnsi="Times New Roman" w:cs="Times New Roman"/>
          <w:color w:val="000000"/>
        </w:rPr>
        <w:t xml:space="preserve">Multi Parameter Intelligent Monitoring of Intensive Care (MIMIC-II) database, which includes patients admitted between 2001- 2008. </w:t>
      </w:r>
      <w:r>
        <w:rPr>
          <w:rFonts w:ascii="Times New Roman" w:hAnsi="Times New Roman" w:cs="Times New Roman"/>
          <w:color w:val="000000"/>
        </w:rPr>
        <w:t xml:space="preserve"> The </w:t>
      </w:r>
      <w:r w:rsidRPr="00D252DB">
        <w:rPr>
          <w:rFonts w:ascii="Times New Roman" w:hAnsi="Times New Roman" w:cs="Times New Roman"/>
          <w:color w:val="000000"/>
        </w:rPr>
        <w:t>database contains data from 24,581 ICU patients and includes physiologic information from bedsi</w:t>
      </w:r>
      <w:r>
        <w:rPr>
          <w:rFonts w:ascii="Times New Roman" w:hAnsi="Times New Roman" w:cs="Times New Roman"/>
          <w:color w:val="000000"/>
        </w:rPr>
        <w:t>de monitors in the adult ICUs at Beth Israel Deaconess Medical Center</w:t>
      </w:r>
      <w:r w:rsidRPr="00D252DB">
        <w:rPr>
          <w:rFonts w:ascii="Times New Roman" w:hAnsi="Times New Roman" w:cs="Times New Roman"/>
          <w:color w:val="000000"/>
        </w:rPr>
        <w:t>, a ter</w:t>
      </w:r>
      <w:r>
        <w:rPr>
          <w:rFonts w:ascii="Times New Roman" w:hAnsi="Times New Roman" w:cs="Times New Roman"/>
          <w:color w:val="000000"/>
        </w:rPr>
        <w:t xml:space="preserve">tiary care university academic medical center </w:t>
      </w:r>
      <w:r w:rsidRPr="00D252DB">
        <w:rPr>
          <w:rFonts w:ascii="Times New Roman" w:hAnsi="Times New Roman" w:cs="Times New Roman"/>
          <w:color w:val="000000"/>
        </w:rPr>
        <w:t>lo</w:t>
      </w:r>
      <w:r>
        <w:rPr>
          <w:rFonts w:ascii="Times New Roman" w:hAnsi="Times New Roman" w:cs="Times New Roman"/>
          <w:color w:val="000000"/>
        </w:rPr>
        <w:t xml:space="preserve">cated in Boston, Massachusetts (REF). </w:t>
      </w:r>
      <w:r w:rsidR="00945DB5">
        <w:rPr>
          <w:rFonts w:ascii="Times New Roman" w:hAnsi="Times New Roman" w:cs="Times New Roman"/>
          <w:color w:val="000000"/>
        </w:rPr>
        <w:t xml:space="preserve">  </w:t>
      </w:r>
      <w:r w:rsidR="00645691">
        <w:rPr>
          <w:rFonts w:ascii="Times New Roman" w:hAnsi="Times New Roman" w:cs="Times New Roman"/>
          <w:color w:val="000000"/>
        </w:rPr>
        <w:t xml:space="preserve">The data in MIMIC-II has been previously de-identified, and </w:t>
      </w:r>
      <w:proofErr w:type="gramStart"/>
      <w:r w:rsidR="00645691">
        <w:rPr>
          <w:rFonts w:ascii="Times New Roman" w:hAnsi="Times New Roman" w:cs="Times New Roman"/>
          <w:color w:val="000000"/>
        </w:rPr>
        <w:t>this study was approved by the Institutional Review B</w:t>
      </w:r>
      <w:r w:rsidR="00645691" w:rsidRPr="00D252DB">
        <w:rPr>
          <w:rFonts w:ascii="Times New Roman" w:hAnsi="Times New Roman" w:cs="Times New Roman"/>
          <w:color w:val="000000"/>
        </w:rPr>
        <w:t>oards of the Massachusetts Institute of Technology and Beth I</w:t>
      </w:r>
      <w:r w:rsidR="00645691">
        <w:rPr>
          <w:rFonts w:ascii="Times New Roman" w:hAnsi="Times New Roman" w:cs="Times New Roman"/>
          <w:color w:val="000000"/>
        </w:rPr>
        <w:t>srael Deaconess Medical Center</w:t>
      </w:r>
      <w:ins w:id="111" w:author="ml f" w:date="2014-07-16T18:07:00Z">
        <w:r w:rsidR="00157524">
          <w:rPr>
            <w:rFonts w:ascii="Times New Roman" w:hAnsi="Times New Roman" w:cs="Times New Roman"/>
            <w:color w:val="000000"/>
          </w:rPr>
          <w:t xml:space="preserve"> (BIDMC)</w:t>
        </w:r>
      </w:ins>
      <w:proofErr w:type="gramEnd"/>
      <w:r w:rsidR="00645691">
        <w:rPr>
          <w:rFonts w:ascii="Times New Roman" w:hAnsi="Times New Roman" w:cs="Times New Roman"/>
          <w:color w:val="000000"/>
        </w:rPr>
        <w:t>.  Additional, a waiver of informed consent has been granted for this study.</w:t>
      </w:r>
    </w:p>
    <w:p w:rsidR="00C96E0E" w:rsidRDefault="00945DB5" w:rsidP="001D6866">
      <w:pPr>
        <w:spacing w:line="480" w:lineRule="auto"/>
        <w:rPr>
          <w:rFonts w:ascii="Times New Roman" w:hAnsi="Times New Roman" w:cs="Times New Roman"/>
          <w:color w:val="000000"/>
        </w:rPr>
      </w:pPr>
      <w:r>
        <w:rPr>
          <w:rFonts w:ascii="Times New Roman" w:hAnsi="Times New Roman" w:cs="Times New Roman"/>
          <w:color w:val="000000"/>
        </w:rPr>
        <w:tab/>
        <w:t xml:space="preserve">The MIMIC-II database was </w:t>
      </w:r>
      <w:r w:rsidR="00C96E0E">
        <w:rPr>
          <w:rFonts w:ascii="Times New Roman" w:hAnsi="Times New Roman" w:cs="Times New Roman"/>
          <w:color w:val="000000"/>
        </w:rPr>
        <w:t>queried</w:t>
      </w:r>
      <w:r>
        <w:rPr>
          <w:rFonts w:ascii="Times New Roman" w:hAnsi="Times New Roman" w:cs="Times New Roman"/>
          <w:color w:val="000000"/>
        </w:rPr>
        <w:t xml:space="preserve"> to identify </w:t>
      </w:r>
      <w:r w:rsidR="00C96E0E">
        <w:rPr>
          <w:rFonts w:ascii="Times New Roman" w:hAnsi="Times New Roman" w:cs="Times New Roman"/>
          <w:color w:val="000000"/>
        </w:rPr>
        <w:t>adult</w:t>
      </w:r>
      <w:del w:id="112" w:author="ml f" w:date="2014-07-16T18:17:00Z">
        <w:r w:rsidR="00C96E0E" w:rsidDel="003F095A">
          <w:rPr>
            <w:rFonts w:ascii="Times New Roman" w:hAnsi="Times New Roman" w:cs="Times New Roman"/>
            <w:color w:val="000000"/>
          </w:rPr>
          <w:delText xml:space="preserve"> </w:delText>
        </w:r>
        <w:r w:rsidDel="003F095A">
          <w:rPr>
            <w:rFonts w:ascii="Times New Roman" w:hAnsi="Times New Roman" w:cs="Times New Roman"/>
            <w:color w:val="000000"/>
          </w:rPr>
          <w:delText xml:space="preserve">patients </w:delText>
        </w:r>
      </w:del>
      <w:ins w:id="113" w:author="ml f" w:date="2014-07-16T18:15:00Z">
        <w:r w:rsidR="00D647D6">
          <w:rPr>
            <w:rFonts w:ascii="Times New Roman" w:hAnsi="Times New Roman" w:cs="Times New Roman"/>
            <w:color w:val="000000"/>
          </w:rPr>
          <w:t>,</w:t>
        </w:r>
      </w:ins>
      <w:ins w:id="114" w:author="ml f" w:date="2014-07-16T18:08:00Z">
        <w:r w:rsidR="00157524">
          <w:rPr>
            <w:rFonts w:ascii="Times New Roman" w:hAnsi="Times New Roman" w:cs="Times New Roman"/>
            <w:color w:val="000000"/>
          </w:rPr>
          <w:t xml:space="preserve"> who were </w:t>
        </w:r>
        <w:proofErr w:type="spellStart"/>
        <w:r w:rsidR="00157524">
          <w:rPr>
            <w:rFonts w:ascii="Times New Roman" w:hAnsi="Times New Roman" w:cs="Times New Roman"/>
            <w:color w:val="000000"/>
          </w:rPr>
          <w:t>intubated</w:t>
        </w:r>
        <w:proofErr w:type="spellEnd"/>
        <w:r w:rsidR="00157524">
          <w:rPr>
            <w:rFonts w:ascii="Times New Roman" w:hAnsi="Times New Roman" w:cs="Times New Roman"/>
            <w:color w:val="000000"/>
          </w:rPr>
          <w:t xml:space="preserve"> for the purpose of </w:t>
        </w:r>
      </w:ins>
      <w:del w:id="115" w:author="ml f" w:date="2014-07-16T18:08:00Z">
        <w:r w:rsidDel="00157524">
          <w:rPr>
            <w:rFonts w:ascii="Times New Roman" w:hAnsi="Times New Roman" w:cs="Times New Roman"/>
            <w:color w:val="000000"/>
          </w:rPr>
          <w:delText>requiring</w:delText>
        </w:r>
      </w:del>
      <w:r>
        <w:rPr>
          <w:rFonts w:ascii="Times New Roman" w:hAnsi="Times New Roman" w:cs="Times New Roman"/>
          <w:color w:val="000000"/>
        </w:rPr>
        <w:t xml:space="preserve"> mechanical ventilation (MV</w:t>
      </w:r>
      <w:ins w:id="116" w:author="ml f" w:date="2014-07-16T18:09:00Z">
        <w:r w:rsidR="00157524">
          <w:rPr>
            <w:rFonts w:ascii="Times New Roman" w:hAnsi="Times New Roman" w:cs="Times New Roman"/>
            <w:color w:val="000000"/>
          </w:rPr>
          <w:t>)</w:t>
        </w:r>
      </w:ins>
      <w:del w:id="117" w:author="ml f" w:date="2014-07-16T18:09:00Z">
        <w:r w:rsidDel="00157524">
          <w:rPr>
            <w:rFonts w:ascii="Times New Roman" w:hAnsi="Times New Roman" w:cs="Times New Roman"/>
            <w:color w:val="000000"/>
          </w:rPr>
          <w:delText xml:space="preserve">), </w:delText>
        </w:r>
        <w:r w:rsidR="00016DF0" w:rsidDel="00157524">
          <w:rPr>
            <w:rFonts w:ascii="Times New Roman" w:hAnsi="Times New Roman" w:cs="Times New Roman"/>
            <w:color w:val="000000"/>
          </w:rPr>
          <w:delText>defined in this analysis as MV beginning</w:delText>
        </w:r>
      </w:del>
      <w:r w:rsidR="00016DF0">
        <w:rPr>
          <w:rFonts w:ascii="Times New Roman" w:hAnsi="Times New Roman" w:cs="Times New Roman"/>
          <w:color w:val="000000"/>
        </w:rPr>
        <w:t xml:space="preserve"> </w:t>
      </w:r>
      <w:ins w:id="118" w:author="ml f" w:date="2014-07-16T18:09:00Z">
        <w:r w:rsidR="00157524">
          <w:rPr>
            <w:rFonts w:ascii="Times New Roman" w:hAnsi="Times New Roman" w:cs="Times New Roman"/>
            <w:color w:val="000000"/>
          </w:rPr>
          <w:t>within</w:t>
        </w:r>
      </w:ins>
      <w:del w:id="119" w:author="ml f" w:date="2014-07-16T18:09:00Z">
        <w:r w:rsidR="00016DF0" w:rsidDel="00157524">
          <w:rPr>
            <w:rFonts w:ascii="Times New Roman" w:hAnsi="Times New Roman" w:cs="Times New Roman"/>
            <w:color w:val="000000"/>
          </w:rPr>
          <w:delText>in</w:delText>
        </w:r>
      </w:del>
      <w:r w:rsidR="00016DF0">
        <w:rPr>
          <w:rFonts w:ascii="Times New Roman" w:hAnsi="Times New Roman" w:cs="Times New Roman"/>
          <w:color w:val="000000"/>
        </w:rPr>
        <w:t xml:space="preserve"> the first </w:t>
      </w:r>
      <w:ins w:id="120" w:author="ml f" w:date="2014-07-18T17:28:00Z">
        <w:r w:rsidR="00782F47">
          <w:rPr>
            <w:rFonts w:ascii="Times New Roman" w:hAnsi="Times New Roman" w:cs="Times New Roman"/>
            <w:color w:val="000000"/>
          </w:rPr>
          <w:t>24</w:t>
        </w:r>
      </w:ins>
      <w:del w:id="121" w:author="ml f" w:date="2014-07-18T17:28:00Z">
        <w:r w:rsidR="00016DF0" w:rsidDel="009D1AA2">
          <w:rPr>
            <w:rFonts w:ascii="Times New Roman" w:hAnsi="Times New Roman" w:cs="Times New Roman"/>
            <w:color w:val="000000"/>
          </w:rPr>
          <w:delText>24</w:delText>
        </w:r>
      </w:del>
      <w:r w:rsidR="00016DF0">
        <w:rPr>
          <w:rFonts w:ascii="Times New Roman" w:hAnsi="Times New Roman" w:cs="Times New Roman"/>
          <w:color w:val="000000"/>
        </w:rPr>
        <w:t xml:space="preserve"> hours of ICU</w:t>
      </w:r>
      <w:del w:id="122" w:author="ml f" w:date="2014-11-07T21:59:00Z">
        <w:r w:rsidR="00016DF0" w:rsidDel="00782F47">
          <w:rPr>
            <w:rFonts w:ascii="Times New Roman" w:hAnsi="Times New Roman" w:cs="Times New Roman"/>
            <w:color w:val="000000"/>
          </w:rPr>
          <w:delText xml:space="preserve"> admission</w:delText>
        </w:r>
      </w:del>
      <w:del w:id="123" w:author="ml f" w:date="2014-07-16T18:09:00Z">
        <w:r w:rsidR="00016DF0" w:rsidDel="00157524">
          <w:rPr>
            <w:rFonts w:ascii="Times New Roman" w:hAnsi="Times New Roman" w:cs="Times New Roman"/>
            <w:color w:val="000000"/>
          </w:rPr>
          <w:delText xml:space="preserve"> and persisting for at least 48 consecutive hours</w:delText>
        </w:r>
      </w:del>
      <w:del w:id="124" w:author="ml f" w:date="2014-07-16T18:10:00Z">
        <w:r w:rsidR="00016DF0" w:rsidDel="003F095A">
          <w:rPr>
            <w:rFonts w:ascii="Times New Roman" w:hAnsi="Times New Roman" w:cs="Times New Roman"/>
            <w:color w:val="000000"/>
          </w:rPr>
          <w:delText xml:space="preserve">. </w:delText>
        </w:r>
        <w:r w:rsidR="00016DF0" w:rsidRPr="00016DF0" w:rsidDel="003F095A">
          <w:rPr>
            <w:rFonts w:ascii="Times New Roman" w:hAnsi="Times New Roman" w:cs="Times New Roman"/>
            <w:color w:val="000000"/>
          </w:rPr>
          <w:delText xml:space="preserve"> </w:delText>
        </w:r>
        <w:r w:rsidR="00016DF0" w:rsidDel="003F095A">
          <w:rPr>
            <w:rFonts w:ascii="Times New Roman" w:hAnsi="Times New Roman" w:cs="Times New Roman"/>
            <w:color w:val="000000"/>
          </w:rPr>
          <w:delText xml:space="preserve">MV was defined in this way due to </w:delText>
        </w:r>
        <w:r w:rsidR="00016DF0" w:rsidRPr="00D252DB" w:rsidDel="003F095A">
          <w:rPr>
            <w:rFonts w:ascii="Times New Roman" w:hAnsi="Times New Roman" w:cs="Times New Roman"/>
            <w:color w:val="000000"/>
          </w:rPr>
          <w:delText>lack of sufficient data to conduct meaningful statistical inference</w:delText>
        </w:r>
        <w:r w:rsidR="00016DF0" w:rsidDel="003F095A">
          <w:rPr>
            <w:rFonts w:ascii="Times New Roman" w:hAnsi="Times New Roman" w:cs="Times New Roman"/>
            <w:color w:val="000000"/>
          </w:rPr>
          <w:delText xml:space="preserve"> in patients requiring short</w:delText>
        </w:r>
        <w:r w:rsidR="00C96E0E" w:rsidDel="003F095A">
          <w:rPr>
            <w:rFonts w:ascii="Times New Roman" w:hAnsi="Times New Roman" w:cs="Times New Roman"/>
            <w:color w:val="000000"/>
          </w:rPr>
          <w:delText>er periods of MV</w:delText>
        </w:r>
      </w:del>
      <w:ins w:id="125" w:author="ml f" w:date="2014-11-07T22:00:00Z">
        <w:r w:rsidR="00782F47">
          <w:rPr>
            <w:rFonts w:ascii="Times New Roman" w:hAnsi="Times New Roman" w:cs="Times New Roman"/>
            <w:color w:val="000000"/>
          </w:rPr>
          <w:t>.</w:t>
        </w:r>
      </w:ins>
      <w:ins w:id="126" w:author="ml f" w:date="2014-07-16T18:15:00Z">
        <w:r w:rsidR="003F095A">
          <w:rPr>
            <w:rFonts w:ascii="Times New Roman" w:hAnsi="Times New Roman" w:cs="Times New Roman"/>
            <w:color w:val="000000"/>
          </w:rPr>
          <w:t xml:space="preserve"> </w:t>
        </w:r>
        <w:r w:rsidR="004C0408" w:rsidRPr="004C0408">
          <w:rPr>
            <w:rFonts w:ascii="Times New Roman" w:hAnsi="Times New Roman" w:cs="Times New Roman"/>
            <w:b/>
            <w:color w:val="FFFF00"/>
            <w:highlight w:val="yellow"/>
            <w:rPrChange w:id="127" w:author="ml f" w:date="2014-07-16T18:16:00Z">
              <w:rPr>
                <w:rFonts w:ascii="Times New Roman" w:hAnsi="Times New Roman" w:cs="Times New Roman"/>
                <w:color w:val="000000"/>
              </w:rPr>
            </w:rPrChange>
          </w:rPr>
          <w:t xml:space="preserve">The rationale behind this inclusion criterion is </w:t>
        </w:r>
      </w:ins>
      <w:ins w:id="128" w:author="ml f" w:date="2014-07-16T18:16:00Z">
        <w:r w:rsidR="004C0408" w:rsidRPr="004C0408">
          <w:rPr>
            <w:rFonts w:ascii="Times New Roman" w:hAnsi="Times New Roman" w:cs="Times New Roman"/>
            <w:b/>
            <w:color w:val="FFFF00"/>
            <w:highlight w:val="yellow"/>
            <w:rPrChange w:id="129" w:author="ml f" w:date="2014-07-16T18:16:00Z">
              <w:rPr>
                <w:rFonts w:ascii="Times New Roman" w:hAnsi="Times New Roman" w:cs="Times New Roman"/>
                <w:color w:val="000000"/>
              </w:rPr>
            </w:rPrChange>
          </w:rPr>
          <w:t>…</w:t>
        </w:r>
      </w:ins>
      <w:del w:id="130" w:author="ml f" w:date="2014-07-16T18:15:00Z">
        <w:r w:rsidR="00C96E0E" w:rsidDel="003F095A">
          <w:rPr>
            <w:rFonts w:ascii="Times New Roman" w:hAnsi="Times New Roman" w:cs="Times New Roman"/>
            <w:color w:val="000000"/>
          </w:rPr>
          <w:delText>.</w:delText>
        </w:r>
      </w:del>
      <w:proofErr w:type="gramStart"/>
      <w:r w:rsidR="00C96E0E">
        <w:rPr>
          <w:rFonts w:ascii="Times New Roman" w:hAnsi="Times New Roman" w:cs="Times New Roman"/>
          <w:color w:val="000000"/>
        </w:rPr>
        <w:t xml:space="preserve">  </w:t>
      </w:r>
      <w:r w:rsidR="001D6866">
        <w:rPr>
          <w:rFonts w:ascii="Times New Roman" w:hAnsi="Times New Roman" w:cs="Times New Roman"/>
          <w:color w:val="000000"/>
        </w:rPr>
        <w:t>Patients</w:t>
      </w:r>
      <w:proofErr w:type="gramEnd"/>
      <w:r w:rsidR="001D6866">
        <w:rPr>
          <w:rFonts w:ascii="Times New Roman" w:hAnsi="Times New Roman" w:cs="Times New Roman"/>
          <w:color w:val="000000"/>
        </w:rPr>
        <w:t xml:space="preserve"> were excluded if they had a diagnosis of sepsis </w:t>
      </w:r>
      <w:ins w:id="131" w:author="lceli" w:date="2014-07-14T21:24:00Z">
        <w:r w:rsidR="00DC52D9">
          <w:rPr>
            <w:rFonts w:ascii="Times New Roman" w:hAnsi="Times New Roman" w:cs="Times New Roman"/>
            <w:color w:val="000000"/>
          </w:rPr>
          <w:t xml:space="preserve">based on the Angus criteria [reference] </w:t>
        </w:r>
      </w:ins>
      <w:r w:rsidR="001D6866">
        <w:rPr>
          <w:rFonts w:ascii="Times New Roman" w:hAnsi="Times New Roman" w:cs="Times New Roman"/>
          <w:color w:val="000000"/>
        </w:rPr>
        <w:t xml:space="preserve">or required </w:t>
      </w:r>
      <w:proofErr w:type="spellStart"/>
      <w:r w:rsidR="001D6866">
        <w:rPr>
          <w:rFonts w:ascii="Times New Roman" w:hAnsi="Times New Roman" w:cs="Times New Roman"/>
          <w:color w:val="000000"/>
        </w:rPr>
        <w:t>vasopressors</w:t>
      </w:r>
      <w:proofErr w:type="spellEnd"/>
      <w:r w:rsidR="001D6866">
        <w:rPr>
          <w:rFonts w:ascii="Times New Roman" w:hAnsi="Times New Roman" w:cs="Times New Roman"/>
          <w:color w:val="000000"/>
        </w:rPr>
        <w:t xml:space="preserve"> while in the ICU, as well if IAC placement was performed prior to ICU admission. </w:t>
      </w:r>
      <w:ins w:id="132" w:author="ml f" w:date="2014-07-16T18:23:00Z">
        <w:r w:rsidR="00D647D6">
          <w:t xml:space="preserve">Patients from the cardiac surgery recovery unit (CSRU) and </w:t>
        </w:r>
        <w:r w:rsidR="00D647D6" w:rsidRPr="00BD399B">
          <w:t xml:space="preserve">coronary care unit </w:t>
        </w:r>
        <w:r w:rsidR="00D647D6">
          <w:t xml:space="preserve">(CCU) were excluded as well. </w:t>
        </w:r>
      </w:ins>
      <w:del w:id="133" w:author="ml f" w:date="2014-07-16T18:23:00Z">
        <w:r w:rsidR="001D6866" w:rsidDel="00D647D6">
          <w:rPr>
            <w:rFonts w:ascii="Times New Roman" w:hAnsi="Times New Roman" w:cs="Times New Roman"/>
            <w:color w:val="000000"/>
          </w:rPr>
          <w:delText xml:space="preserve"> </w:delText>
        </w:r>
      </w:del>
      <w:r w:rsidR="00C96E0E">
        <w:rPr>
          <w:rFonts w:ascii="Times New Roman" w:hAnsi="Times New Roman" w:cs="Times New Roman"/>
          <w:color w:val="000000"/>
        </w:rPr>
        <w:t>Additionally, to ensure the independenc</w:t>
      </w:r>
      <w:ins w:id="134" w:author="lceli" w:date="2014-07-14T21:25:00Z">
        <w:r w:rsidR="00DC52D9">
          <w:rPr>
            <w:rFonts w:ascii="Times New Roman" w:hAnsi="Times New Roman" w:cs="Times New Roman"/>
            <w:color w:val="000000"/>
          </w:rPr>
          <w:t>e</w:t>
        </w:r>
      </w:ins>
      <w:del w:id="135" w:author="lceli" w:date="2014-07-14T21:25:00Z">
        <w:r w:rsidR="00C96E0E" w:rsidDel="00DC52D9">
          <w:rPr>
            <w:rFonts w:ascii="Times New Roman" w:hAnsi="Times New Roman" w:cs="Times New Roman"/>
            <w:color w:val="000000"/>
          </w:rPr>
          <w:delText>y</w:delText>
        </w:r>
      </w:del>
      <w:r w:rsidR="00C96E0E">
        <w:rPr>
          <w:rFonts w:ascii="Times New Roman" w:hAnsi="Times New Roman" w:cs="Times New Roman"/>
          <w:color w:val="000000"/>
        </w:rPr>
        <w:t xml:space="preserve"> of data points, only the first ICU admission was included in patients tha</w:t>
      </w:r>
      <w:r w:rsidR="001D6866">
        <w:rPr>
          <w:rFonts w:ascii="Times New Roman" w:hAnsi="Times New Roman" w:cs="Times New Roman"/>
          <w:color w:val="000000"/>
        </w:rPr>
        <w:t xml:space="preserve">t had multiple ICU admissions.  </w:t>
      </w:r>
      <w:r w:rsidR="00BF7AB9">
        <w:rPr>
          <w:rFonts w:ascii="Times New Roman" w:hAnsi="Times New Roman" w:cs="Times New Roman"/>
          <w:color w:val="000000"/>
        </w:rPr>
        <w:t>The presence of an IAC was defined as placement of an invasive arterial catheter within 24 hours of initiation of mechanical ventilation</w:t>
      </w:r>
      <w:ins w:id="136" w:author="ml f" w:date="2014-07-16T18:18:00Z">
        <w:r w:rsidR="003F095A">
          <w:rPr>
            <w:rFonts w:ascii="Times New Roman" w:hAnsi="Times New Roman" w:cs="Times New Roman"/>
            <w:color w:val="000000"/>
          </w:rPr>
          <w:t>.</w:t>
        </w:r>
      </w:ins>
      <w:del w:id="137" w:author="ml f" w:date="2014-07-16T18:18:00Z">
        <w:r w:rsidR="00BF7AB9" w:rsidDel="003F095A">
          <w:rPr>
            <w:rFonts w:ascii="Times New Roman" w:hAnsi="Times New Roman" w:cs="Times New Roman"/>
            <w:color w:val="000000"/>
          </w:rPr>
          <w:delText xml:space="preserve"> [</w:delText>
        </w:r>
        <w:r w:rsidR="00BF7AB9" w:rsidRPr="00BF7AB9" w:rsidDel="003F095A">
          <w:rPr>
            <w:rFonts w:ascii="Times New Roman" w:hAnsi="Times New Roman" w:cs="Times New Roman"/>
            <w:color w:val="000000"/>
            <w:highlight w:val="yellow"/>
          </w:rPr>
          <w:delText>Mornin is this correct</w:delText>
        </w:r>
        <w:r w:rsidR="00BF7AB9" w:rsidDel="003F095A">
          <w:rPr>
            <w:rFonts w:ascii="Times New Roman" w:hAnsi="Times New Roman" w:cs="Times New Roman"/>
            <w:color w:val="000000"/>
          </w:rPr>
          <w:delText xml:space="preserve">?]. </w:delText>
        </w:r>
      </w:del>
    </w:p>
    <w:p w:rsidR="007675A3" w:rsidRDefault="001D6866" w:rsidP="001D6866">
      <w:pPr>
        <w:spacing w:line="480" w:lineRule="auto"/>
        <w:rPr>
          <w:rFonts w:ascii="Times New Roman" w:hAnsi="Times New Roman" w:cs="Times New Roman"/>
          <w:color w:val="000000"/>
          <w:u w:val="single"/>
        </w:rPr>
      </w:pPr>
      <w:r>
        <w:rPr>
          <w:rFonts w:ascii="Times New Roman" w:hAnsi="Times New Roman" w:cs="Times New Roman"/>
          <w:color w:val="000000"/>
          <w:u w:val="single"/>
        </w:rPr>
        <w:t>Outcome Measures:</w:t>
      </w:r>
    </w:p>
    <w:p w:rsidR="008705D8" w:rsidRPr="007675A3" w:rsidRDefault="008705D8" w:rsidP="00FC5672">
      <w:pPr>
        <w:spacing w:line="480" w:lineRule="auto"/>
        <w:ind w:firstLine="720"/>
        <w:rPr>
          <w:rFonts w:ascii="Times New Roman" w:hAnsi="Times New Roman" w:cs="Times New Roman"/>
          <w:color w:val="000000"/>
          <w:u w:val="single"/>
        </w:rPr>
      </w:pPr>
      <w:r>
        <w:rPr>
          <w:rFonts w:ascii="Times New Roman" w:eastAsia="Times New Roman" w:hAnsi="Times New Roman" w:cs="Times New Roman"/>
        </w:rPr>
        <w:t xml:space="preserve">The primary outcome was 28-day mortality.  Secondary outcomes included: </w:t>
      </w:r>
      <w:del w:id="138" w:author="ml f" w:date="2014-11-07T22:01:00Z">
        <w:r w:rsidDel="00782F47">
          <w:rPr>
            <w:rFonts w:ascii="Times New Roman" w:eastAsia="Times New Roman" w:hAnsi="Times New Roman" w:cs="Times New Roman"/>
          </w:rPr>
          <w:delText xml:space="preserve">hospital mortality, </w:delText>
        </w:r>
      </w:del>
      <w:r>
        <w:rPr>
          <w:rFonts w:ascii="Times New Roman" w:eastAsia="Times New Roman" w:hAnsi="Times New Roman" w:cs="Times New Roman"/>
        </w:rPr>
        <w:t xml:space="preserve">ICU and hospital length-of-stay (LOS), duration of mechanical ventilation, and mean number of arterial blood gas measurements performed per day while under MV. </w:t>
      </w:r>
    </w:p>
    <w:p w:rsidR="008705D8" w:rsidRDefault="008705D8" w:rsidP="00143E57">
      <w:pPr>
        <w:rPr>
          <w:rFonts w:ascii="Times New Roman" w:hAnsi="Times New Roman" w:cs="Times New Roman"/>
          <w:color w:val="000000"/>
          <w:u w:val="single"/>
        </w:rPr>
      </w:pPr>
      <w:r>
        <w:rPr>
          <w:rFonts w:ascii="Times New Roman" w:hAnsi="Times New Roman" w:cs="Times New Roman"/>
          <w:color w:val="000000"/>
          <w:u w:val="single"/>
        </w:rPr>
        <w:t>Statistical Analysis</w:t>
      </w:r>
    </w:p>
    <w:p w:rsidR="001F7D73" w:rsidRDefault="001F7D73" w:rsidP="00D252DB">
      <w:pPr>
        <w:rPr>
          <w:rFonts w:ascii="Times New Roman" w:hAnsi="Times New Roman" w:cs="Times New Roman"/>
          <w:color w:val="000000"/>
        </w:rPr>
      </w:pPr>
    </w:p>
    <w:p w:rsidR="003F243B" w:rsidRDefault="001F7D73" w:rsidP="00FC5672">
      <w:pPr>
        <w:spacing w:line="480" w:lineRule="auto"/>
        <w:ind w:firstLine="720"/>
        <w:rPr>
          <w:ins w:id="139" w:author="ml f" w:date="2014-11-08T11:42:00Z"/>
          <w:rFonts w:ascii="Times New Roman" w:hAnsi="Times New Roman" w:cs="Times New Roman"/>
          <w:color w:val="000000"/>
        </w:rPr>
      </w:pPr>
      <w:r>
        <w:rPr>
          <w:rFonts w:ascii="Times New Roman" w:hAnsi="Times New Roman" w:cs="Times New Roman"/>
          <w:color w:val="000000"/>
        </w:rPr>
        <w:t>A propensity score</w:t>
      </w:r>
      <w:r w:rsidR="00FC5672">
        <w:rPr>
          <w:rFonts w:ascii="Times New Roman" w:hAnsi="Times New Roman" w:cs="Times New Roman"/>
          <w:color w:val="000000"/>
        </w:rPr>
        <w:t xml:space="preserve"> model was created to match baseline patient characteristics.  </w:t>
      </w:r>
      <w:del w:id="140" w:author="ml f" w:date="2014-07-16T18:19:00Z">
        <w:r w:rsidR="00FC5672" w:rsidDel="003F095A">
          <w:rPr>
            <w:rFonts w:ascii="Times New Roman" w:hAnsi="Times New Roman" w:cs="Times New Roman"/>
            <w:color w:val="000000"/>
          </w:rPr>
          <w:delText>XXXX number</w:delText>
        </w:r>
      </w:del>
      <w:ins w:id="141" w:author="ml f" w:date="2014-07-16T18:19:00Z">
        <w:r w:rsidR="003F095A">
          <w:rPr>
            <w:rFonts w:ascii="Times New Roman" w:hAnsi="Times New Roman" w:cs="Times New Roman"/>
            <w:color w:val="000000"/>
          </w:rPr>
          <w:t>30</w:t>
        </w:r>
      </w:ins>
      <w:r w:rsidR="00FC5672">
        <w:rPr>
          <w:rFonts w:ascii="Times New Roman" w:hAnsi="Times New Roman" w:cs="Times New Roman"/>
          <w:color w:val="000000"/>
        </w:rPr>
        <w:t xml:space="preserve"> of pre-IAC covariates including patient demographics, co-morbidities, vital signs, and pre-intervention laboratory results were used to estimate propensity for IAC insertion for each individual patient.  </w:t>
      </w:r>
      <w:r w:rsidR="00FC5672" w:rsidRPr="00D252DB">
        <w:rPr>
          <w:rFonts w:ascii="Times New Roman" w:hAnsi="Times New Roman" w:cs="Times New Roman"/>
          <w:color w:val="000000"/>
        </w:rPr>
        <w:t xml:space="preserve">To ensure the robustness of the </w:t>
      </w:r>
      <w:r w:rsidR="00FC5672">
        <w:rPr>
          <w:rFonts w:ascii="Times New Roman" w:hAnsi="Times New Roman" w:cs="Times New Roman"/>
          <w:color w:val="000000"/>
        </w:rPr>
        <w:t xml:space="preserve">propensity score </w:t>
      </w:r>
      <w:r w:rsidR="00FC5672" w:rsidRPr="00D252DB">
        <w:rPr>
          <w:rFonts w:ascii="Times New Roman" w:hAnsi="Times New Roman" w:cs="Times New Roman"/>
          <w:color w:val="000000"/>
        </w:rPr>
        <w:t xml:space="preserve">model and to avoid </w:t>
      </w:r>
      <w:proofErr w:type="spellStart"/>
      <w:r w:rsidR="00FC5672" w:rsidRPr="00D252DB">
        <w:rPr>
          <w:rFonts w:ascii="Times New Roman" w:hAnsi="Times New Roman" w:cs="Times New Roman"/>
          <w:color w:val="000000"/>
        </w:rPr>
        <w:t>overfitting</w:t>
      </w:r>
      <w:proofErr w:type="spellEnd"/>
      <w:r w:rsidR="00FC5672" w:rsidRPr="00D252DB">
        <w:rPr>
          <w:rFonts w:ascii="Times New Roman" w:hAnsi="Times New Roman" w:cs="Times New Roman"/>
          <w:color w:val="000000"/>
        </w:rPr>
        <w:t>, the goodness-of-fit of the prediction model w</w:t>
      </w:r>
      <w:ins w:id="142" w:author="lceli" w:date="2014-07-14T21:25:00Z">
        <w:r w:rsidR="00DC52D9">
          <w:rPr>
            <w:rFonts w:ascii="Times New Roman" w:hAnsi="Times New Roman" w:cs="Times New Roman"/>
            <w:color w:val="000000"/>
          </w:rPr>
          <w:t>as</w:t>
        </w:r>
      </w:ins>
      <w:del w:id="143" w:author="lceli" w:date="2014-07-14T21:25:00Z">
        <w:r w:rsidR="00FC5672" w:rsidRPr="00D252DB" w:rsidDel="00DC52D9">
          <w:rPr>
            <w:rFonts w:ascii="Times New Roman" w:hAnsi="Times New Roman" w:cs="Times New Roman"/>
            <w:color w:val="000000"/>
          </w:rPr>
          <w:delText>ill be</w:delText>
        </w:r>
      </w:del>
      <w:r w:rsidR="00FC5672" w:rsidRPr="00D252DB">
        <w:rPr>
          <w:rFonts w:ascii="Times New Roman" w:hAnsi="Times New Roman" w:cs="Times New Roman"/>
          <w:color w:val="000000"/>
        </w:rPr>
        <w:t xml:space="preserve"> evaluated based on the average area under Receiver Operating Characteristics (ROC) curve</w:t>
      </w:r>
      <w:ins w:id="144" w:author="lceli" w:date="2014-07-14T21:25:00Z">
        <w:r w:rsidR="00DC52D9">
          <w:rPr>
            <w:rFonts w:ascii="Times New Roman" w:hAnsi="Times New Roman" w:cs="Times New Roman"/>
            <w:color w:val="000000"/>
          </w:rPr>
          <w:t xml:space="preserve"> using </w:t>
        </w:r>
      </w:ins>
      <w:proofErr w:type="gramStart"/>
      <w:ins w:id="145" w:author="ml f" w:date="2014-07-16T18:19:00Z">
        <w:r w:rsidR="003F095A">
          <w:rPr>
            <w:rFonts w:ascii="Times New Roman" w:hAnsi="Times New Roman" w:cs="Times New Roman"/>
            <w:color w:val="000000"/>
          </w:rPr>
          <w:t>10</w:t>
        </w:r>
      </w:ins>
      <w:ins w:id="146" w:author="lceli" w:date="2014-07-14T21:25:00Z">
        <w:del w:id="147" w:author="ml f" w:date="2014-07-16T18:19:00Z">
          <w:r w:rsidR="00DC52D9" w:rsidDel="003F095A">
            <w:rPr>
              <w:rFonts w:ascii="Times New Roman" w:hAnsi="Times New Roman" w:cs="Times New Roman"/>
              <w:color w:val="000000"/>
            </w:rPr>
            <w:delText>XX</w:delText>
          </w:r>
        </w:del>
        <w:r w:rsidR="00DC52D9">
          <w:rPr>
            <w:rFonts w:ascii="Times New Roman" w:hAnsi="Times New Roman" w:cs="Times New Roman"/>
            <w:color w:val="000000"/>
          </w:rPr>
          <w:t xml:space="preserve">-fold </w:t>
        </w:r>
        <w:commentRangeStart w:id="148"/>
        <w:r w:rsidR="00DC52D9">
          <w:rPr>
            <w:rFonts w:ascii="Times New Roman" w:hAnsi="Times New Roman" w:cs="Times New Roman"/>
            <w:color w:val="000000"/>
          </w:rPr>
          <w:t>cross-validation</w:t>
        </w:r>
      </w:ins>
      <w:commentRangeEnd w:id="148"/>
      <w:proofErr w:type="gramEnd"/>
      <w:ins w:id="149" w:author="lceli" w:date="2014-07-14T21:30:00Z">
        <w:r w:rsidR="00D05E12">
          <w:rPr>
            <w:rStyle w:val="CommentReference"/>
          </w:rPr>
          <w:commentReference w:id="148"/>
        </w:r>
      </w:ins>
      <w:r w:rsidR="00FC5672" w:rsidRPr="00D252DB">
        <w:rPr>
          <w:rFonts w:ascii="Times New Roman" w:hAnsi="Times New Roman" w:cs="Times New Roman"/>
          <w:color w:val="000000"/>
        </w:rPr>
        <w:t>.</w:t>
      </w:r>
      <w:r w:rsidR="00FC5672">
        <w:rPr>
          <w:rFonts w:ascii="Times New Roman" w:hAnsi="Times New Roman" w:cs="Times New Roman"/>
          <w:color w:val="000000"/>
        </w:rPr>
        <w:t xml:space="preserve">  Patients with or without IAC placement were then matched based on the estimated propensity scores </w:t>
      </w:r>
      <w:ins w:id="150" w:author="lceli" w:date="2014-07-14T21:31:00Z">
        <w:r w:rsidR="00D05E12">
          <w:rPr>
            <w:rFonts w:ascii="Times New Roman" w:hAnsi="Times New Roman" w:cs="Times New Roman"/>
            <w:color w:val="000000"/>
          </w:rPr>
          <w:t>using</w:t>
        </w:r>
      </w:ins>
      <w:del w:id="151" w:author="lceli" w:date="2014-07-14T21:31:00Z">
        <w:r w:rsidR="00FC5672" w:rsidDel="00D05E12">
          <w:rPr>
            <w:rFonts w:ascii="Times New Roman" w:hAnsi="Times New Roman" w:cs="Times New Roman"/>
            <w:color w:val="000000"/>
          </w:rPr>
          <w:delText>with</w:delText>
        </w:r>
      </w:del>
      <w:r w:rsidR="00FC5672">
        <w:rPr>
          <w:rFonts w:ascii="Times New Roman" w:hAnsi="Times New Roman" w:cs="Times New Roman"/>
          <w:color w:val="000000"/>
        </w:rPr>
        <w:t xml:space="preserve"> one-to-one matching with a caliper of 0.01.</w:t>
      </w:r>
    </w:p>
    <w:p w:rsidR="00101068" w:rsidRPr="00101068" w:rsidRDefault="00101068" w:rsidP="00101068">
      <w:pPr>
        <w:spacing w:line="480" w:lineRule="auto"/>
        <w:ind w:firstLine="720"/>
        <w:rPr>
          <w:ins w:id="152" w:author="ml f" w:date="2014-11-08T11:56:00Z"/>
          <w:rFonts w:ascii="Times New Roman" w:hAnsi="Times New Roman" w:cs="Times New Roman"/>
          <w:color w:val="000000"/>
        </w:rPr>
      </w:pPr>
      <w:ins w:id="153" w:author="ml f" w:date="2014-11-08T11:56:00Z">
        <w:r w:rsidRPr="00101068">
          <w:rPr>
            <w:rFonts w:ascii="Times New Roman" w:hAnsi="Times New Roman" w:cs="Times New Roman"/>
            <w:color w:val="000000"/>
          </w:rPr>
          <w:t>We assessed the degree of balance in measured covariates between the</w:t>
        </w:r>
      </w:ins>
      <w:ins w:id="154" w:author="ml f" w:date="2014-11-08T12:00:00Z">
        <w:r>
          <w:rPr>
            <w:rFonts w:ascii="Times New Roman" w:hAnsi="Times New Roman" w:cs="Times New Roman"/>
            <w:color w:val="000000"/>
          </w:rPr>
          <w:t xml:space="preserve"> IAC and Non-IAC</w:t>
        </w:r>
      </w:ins>
      <w:ins w:id="155" w:author="ml f" w:date="2014-11-08T11:56:00Z">
        <w:r w:rsidRPr="00101068">
          <w:rPr>
            <w:rFonts w:ascii="Times New Roman" w:hAnsi="Times New Roman" w:cs="Times New Roman"/>
            <w:color w:val="000000"/>
          </w:rPr>
          <w:t xml:space="preserve"> groups</w:t>
        </w:r>
      </w:ins>
      <w:ins w:id="156" w:author="ml f" w:date="2014-11-08T12:00:00Z">
        <w:r>
          <w:rPr>
            <w:rFonts w:ascii="Times New Roman" w:hAnsi="Times New Roman" w:cs="Times New Roman"/>
            <w:color w:val="000000"/>
          </w:rPr>
          <w:t xml:space="preserve"> </w:t>
        </w:r>
      </w:ins>
      <w:ins w:id="157" w:author="ml f" w:date="2014-11-08T11:56:00Z">
        <w:r w:rsidRPr="00101068">
          <w:rPr>
            <w:rFonts w:ascii="Times New Roman" w:hAnsi="Times New Roman" w:cs="Times New Roman"/>
            <w:color w:val="000000"/>
          </w:rPr>
          <w:t>by comparing</w:t>
        </w:r>
      </w:ins>
      <w:ins w:id="158" w:author="ml f" w:date="2014-11-08T12:01:00Z">
        <w:r>
          <w:rPr>
            <w:rFonts w:ascii="Times New Roman" w:hAnsi="Times New Roman" w:cs="Times New Roman"/>
            <w:color w:val="000000"/>
          </w:rPr>
          <w:t xml:space="preserve"> </w:t>
        </w:r>
      </w:ins>
      <w:ins w:id="159" w:author="ml f" w:date="2014-11-08T11:56:00Z">
        <w:r w:rsidRPr="00101068">
          <w:rPr>
            <w:rFonts w:ascii="Times New Roman" w:hAnsi="Times New Roman" w:cs="Times New Roman"/>
            <w:color w:val="000000"/>
          </w:rPr>
          <w:t>the distributions of categorical and continuous variables</w:t>
        </w:r>
      </w:ins>
      <w:ins w:id="160" w:author="ml f" w:date="2014-11-08T21:17:00Z">
        <w:r w:rsidR="005A4227">
          <w:rPr>
            <w:rFonts w:ascii="Times New Roman" w:hAnsi="Times New Roman" w:cs="Times New Roman"/>
            <w:color w:val="000000"/>
          </w:rPr>
          <w:t>. Since the continuous variables were not normally distributed, median values and Inter Quartile Range (IQR) were used to summarize the their distributions.</w:t>
        </w:r>
      </w:ins>
      <w:ins w:id="161" w:author="ml f" w:date="2014-11-08T11:56:00Z">
        <w:r w:rsidRPr="00101068">
          <w:rPr>
            <w:rFonts w:ascii="Times New Roman" w:hAnsi="Times New Roman" w:cs="Times New Roman"/>
            <w:color w:val="000000"/>
          </w:rPr>
          <w:t xml:space="preserve"> </w:t>
        </w:r>
        <w:r w:rsidR="00DF354E">
          <w:rPr>
            <w:rFonts w:ascii="Times New Roman" w:hAnsi="Times New Roman" w:cs="Times New Roman"/>
            <w:color w:val="000000"/>
          </w:rPr>
          <w:t>T</w:t>
        </w:r>
        <w:r>
          <w:rPr>
            <w:rFonts w:ascii="Times New Roman" w:hAnsi="Times New Roman" w:cs="Times New Roman"/>
            <w:color w:val="000000"/>
          </w:rPr>
          <w:t>he Fisher</w:t>
        </w:r>
      </w:ins>
      <w:ins w:id="162" w:author="ml f" w:date="2014-11-08T12:01:00Z">
        <w:r>
          <w:rPr>
            <w:rFonts w:ascii="Times New Roman" w:hAnsi="Times New Roman" w:cs="Times New Roman"/>
            <w:color w:val="000000"/>
          </w:rPr>
          <w:t xml:space="preserve">’s exact test and </w:t>
        </w:r>
      </w:ins>
      <w:proofErr w:type="spellStart"/>
      <w:ins w:id="163" w:author="ml f" w:date="2014-11-08T12:03:00Z">
        <w:r w:rsidRPr="00101068">
          <w:rPr>
            <w:rFonts w:ascii="Times New Roman" w:hAnsi="Times New Roman" w:cs="Times New Roman"/>
            <w:color w:val="000000"/>
          </w:rPr>
          <w:t>Wilcoxon</w:t>
        </w:r>
        <w:proofErr w:type="spellEnd"/>
        <w:r w:rsidRPr="00101068">
          <w:rPr>
            <w:rFonts w:ascii="Times New Roman" w:hAnsi="Times New Roman" w:cs="Times New Roman"/>
            <w:color w:val="000000"/>
          </w:rPr>
          <w:t xml:space="preserve"> rank-sum test</w:t>
        </w:r>
        <w:r>
          <w:rPr>
            <w:rFonts w:ascii="Times New Roman" w:hAnsi="Times New Roman" w:cs="Times New Roman"/>
            <w:color w:val="000000"/>
          </w:rPr>
          <w:t xml:space="preserve"> </w:t>
        </w:r>
      </w:ins>
      <w:ins w:id="164" w:author="ml f" w:date="2014-11-08T21:22:00Z">
        <w:r w:rsidR="00DF354E">
          <w:rPr>
            <w:rFonts w:ascii="Times New Roman" w:hAnsi="Times New Roman" w:cs="Times New Roman"/>
            <w:color w:val="000000"/>
          </w:rPr>
          <w:t>were applied to statistically assess the difference</w:t>
        </w:r>
      </w:ins>
      <w:ins w:id="165" w:author="ml f" w:date="2014-11-08T21:23:00Z">
        <w:r w:rsidR="00DF354E">
          <w:rPr>
            <w:rFonts w:ascii="Times New Roman" w:hAnsi="Times New Roman" w:cs="Times New Roman"/>
            <w:color w:val="000000"/>
          </w:rPr>
          <w:t>s</w:t>
        </w:r>
      </w:ins>
      <w:ins w:id="166" w:author="ml f" w:date="2014-11-08T21:22:00Z">
        <w:r w:rsidR="00DF354E">
          <w:rPr>
            <w:rFonts w:ascii="Times New Roman" w:hAnsi="Times New Roman" w:cs="Times New Roman"/>
            <w:color w:val="000000"/>
          </w:rPr>
          <w:t xml:space="preserve"> in categorical and continuous variables </w:t>
        </w:r>
      </w:ins>
      <w:ins w:id="167" w:author="ml f" w:date="2014-11-08T21:23:00Z">
        <w:r w:rsidR="00DF354E">
          <w:rPr>
            <w:rFonts w:ascii="Times New Roman" w:hAnsi="Times New Roman" w:cs="Times New Roman"/>
            <w:color w:val="000000"/>
          </w:rPr>
          <w:t>between the IAC and non-IAC groups</w:t>
        </w:r>
      </w:ins>
      <w:ins w:id="168" w:author="ml f" w:date="2014-11-08T12:03:00Z">
        <w:r>
          <w:rPr>
            <w:rFonts w:ascii="Times New Roman" w:hAnsi="Times New Roman" w:cs="Times New Roman"/>
            <w:color w:val="000000"/>
          </w:rPr>
          <w:t xml:space="preserve">. </w:t>
        </w:r>
      </w:ins>
      <w:ins w:id="169" w:author="ml f" w:date="2014-11-08T21:14:00Z">
        <w:r w:rsidR="005A4227">
          <w:rPr>
            <w:rFonts w:ascii="Times New Roman" w:hAnsi="Times New Roman" w:cs="Times New Roman"/>
            <w:color w:val="000000"/>
          </w:rPr>
          <w:t xml:space="preserve">The distributions of the propensity score before and after matching were also compared to </w:t>
        </w:r>
      </w:ins>
      <w:ins w:id="170" w:author="ml f" w:date="2014-11-08T21:23:00Z">
        <w:r w:rsidR="00DF354E">
          <w:rPr>
            <w:rFonts w:ascii="Times New Roman" w:hAnsi="Times New Roman" w:cs="Times New Roman"/>
            <w:color w:val="000000"/>
          </w:rPr>
          <w:t xml:space="preserve">further </w:t>
        </w:r>
      </w:ins>
      <w:ins w:id="171" w:author="ml f" w:date="2014-11-08T21:14:00Z">
        <w:r w:rsidR="005A4227">
          <w:rPr>
            <w:rFonts w:ascii="Times New Roman" w:hAnsi="Times New Roman" w:cs="Times New Roman"/>
            <w:color w:val="000000"/>
          </w:rPr>
          <w:t>assess the degree of balance.</w:t>
        </w:r>
      </w:ins>
    </w:p>
    <w:p w:rsidR="0071259D" w:rsidDel="005A4227" w:rsidRDefault="00FC5672" w:rsidP="00101068">
      <w:pPr>
        <w:numPr>
          <w:ins w:id="172" w:author="ml f" w:date="2014-11-08T11:42:00Z"/>
        </w:numPr>
        <w:spacing w:line="480" w:lineRule="auto"/>
        <w:ind w:firstLine="720"/>
        <w:rPr>
          <w:del w:id="173" w:author="ml f" w:date="2014-11-08T21:14:00Z"/>
          <w:rFonts w:ascii="Times New Roman" w:hAnsi="Times New Roman" w:cs="Times New Roman"/>
          <w:color w:val="000000"/>
        </w:rPr>
      </w:pPr>
      <w:del w:id="174" w:author="ml f" w:date="2014-11-08T11:42:00Z">
        <w:r w:rsidDel="003F243B">
          <w:rPr>
            <w:rFonts w:ascii="Times New Roman" w:hAnsi="Times New Roman" w:cs="Times New Roman"/>
            <w:color w:val="000000"/>
          </w:rPr>
          <w:delText xml:space="preserve">  </w:delText>
        </w:r>
      </w:del>
    </w:p>
    <w:p w:rsidR="00782F47" w:rsidRPr="00DF354E" w:rsidRDefault="00782F47" w:rsidP="00DF354E">
      <w:pPr>
        <w:numPr>
          <w:ins w:id="175" w:author="ml f" w:date="2014-11-07T22:06:00Z"/>
        </w:numPr>
        <w:rPr>
          <w:ins w:id="176" w:author="ml f" w:date="2014-11-07T22:06:00Z"/>
          <w:rFonts w:ascii="Times New Roman" w:hAnsi="Times New Roman" w:cs="Times New Roman"/>
          <w:color w:val="000000"/>
          <w:u w:val="single"/>
          <w:rPrChange w:id="177" w:author="ml f" w:date="2014-11-08T21:23:00Z">
            <w:rPr>
              <w:ins w:id="178" w:author="ml f" w:date="2014-11-07T22:06:00Z"/>
            </w:rPr>
          </w:rPrChange>
        </w:rPr>
        <w:pPrChange w:id="179" w:author="ml f" w:date="2014-11-08T21:23:00Z">
          <w:pPr>
            <w:spacing w:line="480" w:lineRule="auto"/>
            <w:ind w:firstLine="720"/>
          </w:pPr>
        </w:pPrChange>
      </w:pPr>
      <w:ins w:id="180" w:author="ml f" w:date="2014-11-07T22:06:00Z">
        <w:r>
          <w:rPr>
            <w:rFonts w:ascii="Times New Roman" w:hAnsi="Times New Roman" w:cs="Times New Roman"/>
            <w:color w:val="000000"/>
            <w:u w:val="single"/>
          </w:rPr>
          <w:t>Analysis of Outcome</w:t>
        </w:r>
      </w:ins>
    </w:p>
    <w:p w:rsidR="00DF354E" w:rsidRDefault="008B759E" w:rsidP="00DF354E">
      <w:pPr>
        <w:spacing w:line="480" w:lineRule="auto"/>
        <w:ind w:firstLine="720"/>
        <w:rPr>
          <w:ins w:id="181" w:author="ml f" w:date="2014-11-08T21:26:00Z"/>
        </w:rPr>
      </w:pPr>
      <w:r>
        <w:t xml:space="preserve">For the </w:t>
      </w:r>
      <w:ins w:id="182" w:author="ml f" w:date="2014-11-08T21:15:00Z">
        <w:r w:rsidR="005A4227">
          <w:t xml:space="preserve">28-day mortality </w:t>
        </w:r>
      </w:ins>
      <w:r>
        <w:t>primary outcome,</w:t>
      </w:r>
      <w:ins w:id="183" w:author="ml f" w:date="2014-11-08T21:15:00Z">
        <w:r w:rsidR="005A4227">
          <w:t xml:space="preserve"> </w:t>
        </w:r>
      </w:ins>
      <w:ins w:id="184" w:author="ml f" w:date="2014-11-08T21:16:00Z">
        <w:r w:rsidR="005A4227">
          <w:t>the logistic</w:t>
        </w:r>
      </w:ins>
      <w:ins w:id="185" w:author="ml f" w:date="2014-11-08T21:15:00Z">
        <w:r w:rsidR="005A4227">
          <w:t xml:space="preserve"> regression </w:t>
        </w:r>
      </w:ins>
      <w:ins w:id="186" w:author="ml f" w:date="2014-11-08T21:16:00Z">
        <w:r w:rsidR="005A4227">
          <w:t xml:space="preserve">model was </w:t>
        </w:r>
      </w:ins>
      <w:ins w:id="187" w:author="ml f" w:date="2014-11-08T21:24:00Z">
        <w:r w:rsidR="00DF354E">
          <w:t>applied</w:t>
        </w:r>
      </w:ins>
      <w:ins w:id="188" w:author="ml f" w:date="2014-11-08T21:16:00Z">
        <w:r w:rsidR="00DF354E">
          <w:t xml:space="preserve"> on</w:t>
        </w:r>
        <w:r w:rsidR="005A4227">
          <w:t xml:space="preserve"> the matched cohort to estimate the odds ratio</w:t>
        </w:r>
      </w:ins>
      <w:ins w:id="189" w:author="ml f" w:date="2014-11-08T21:24:00Z">
        <w:r w:rsidR="00DF354E">
          <w:t xml:space="preserve"> and 95% </w:t>
        </w:r>
        <w:proofErr w:type="gramStart"/>
        <w:r w:rsidR="00DF354E">
          <w:t>Confidence</w:t>
        </w:r>
      </w:ins>
      <w:ins w:id="190" w:author="ml f" w:date="2014-11-08T21:25:00Z">
        <w:r w:rsidR="00DF354E">
          <w:t>-Interval</w:t>
        </w:r>
        <w:proofErr w:type="gramEnd"/>
        <w:r w:rsidR="00DF354E">
          <w:t xml:space="preserve"> (95% CI). </w:t>
        </w:r>
      </w:ins>
      <w:ins w:id="191" w:author="ml f" w:date="2014-11-08T21:16:00Z">
        <w:r w:rsidR="005A4227">
          <w:t xml:space="preserve"> </w:t>
        </w:r>
      </w:ins>
      <w:del w:id="192" w:author="ml f" w:date="2014-11-08T21:25:00Z">
        <w:r w:rsidDel="00DF354E">
          <w:delText xml:space="preserve"> </w:delText>
        </w:r>
      </w:del>
      <w:r>
        <w:t>Kaplan-</w:t>
      </w:r>
      <w:r w:rsidR="00297B86">
        <w:t>Meier estimate of survival was</w:t>
      </w:r>
      <w:ins w:id="193" w:author="ml f" w:date="2014-11-08T21:26:00Z">
        <w:r w:rsidR="00DF354E">
          <w:t xml:space="preserve"> also</w:t>
        </w:r>
      </w:ins>
      <w:r w:rsidR="00297B86">
        <w:t xml:space="preserve"> plotted</w:t>
      </w:r>
      <w:ins w:id="194" w:author="ml f" w:date="2014-11-08T21:26:00Z">
        <w:r w:rsidR="00DF354E">
          <w:t xml:space="preserve"> for the 28-day follow up period</w:t>
        </w:r>
      </w:ins>
      <w:r w:rsidR="00297B86">
        <w:t xml:space="preserve">, and a p-value was reported using the log rank test.  </w:t>
      </w:r>
    </w:p>
    <w:p w:rsidR="00FC5672" w:rsidRDefault="00E909FF" w:rsidP="00DF354E">
      <w:pPr>
        <w:numPr>
          <w:ins w:id="195" w:author="ml f" w:date="2014-11-08T21:26:00Z"/>
        </w:numPr>
        <w:spacing w:line="480" w:lineRule="auto"/>
        <w:ind w:firstLine="720"/>
      </w:pPr>
      <w:r>
        <w:t xml:space="preserve">As mortality is a competing risk with the secondary outcomes (including ICU LOS, total LOS, and duration of mechanical ventilation), … </w:t>
      </w:r>
      <w:r w:rsidRPr="00E909FF">
        <w:rPr>
          <w:highlight w:val="yellow"/>
        </w:rPr>
        <w:t xml:space="preserve">[do we need to use the </w:t>
      </w:r>
      <w:proofErr w:type="gramStart"/>
      <w:r w:rsidRPr="00E909FF">
        <w:rPr>
          <w:highlight w:val="yellow"/>
        </w:rPr>
        <w:t>cumulative</w:t>
      </w:r>
      <w:proofErr w:type="gramEnd"/>
      <w:r w:rsidRPr="00E909FF">
        <w:rPr>
          <w:highlight w:val="yellow"/>
        </w:rPr>
        <w:t xml:space="preserve"> incidence function for secondary outcomes?]</w:t>
      </w:r>
    </w:p>
    <w:p w:rsidR="0071259D" w:rsidRDefault="0071259D" w:rsidP="00FC5672">
      <w:pPr>
        <w:spacing w:line="480" w:lineRule="auto"/>
        <w:ind w:firstLine="720"/>
        <w:rPr>
          <w:rFonts w:ascii="Times New Roman" w:hAnsi="Times New Roman" w:cs="Times New Roman"/>
          <w:color w:val="000000"/>
        </w:rPr>
      </w:pPr>
    </w:p>
    <w:p w:rsidR="00D252DB" w:rsidRPr="006B3587" w:rsidRDefault="00D252DB">
      <w:pPr>
        <w:rPr>
          <w:rFonts w:ascii="Times New Roman" w:hAnsi="Times New Roman" w:cs="Times New Roman"/>
          <w:u w:val="single"/>
        </w:rPr>
      </w:pPr>
    </w:p>
    <w:p w:rsidR="00CF5678" w:rsidRDefault="00FC5672" w:rsidP="00CF5678">
      <w:pPr>
        <w:spacing w:line="480" w:lineRule="auto"/>
        <w:rPr>
          <w:rFonts w:ascii="Times New Roman" w:hAnsi="Times New Roman" w:cs="Times New Roman"/>
          <w:b/>
        </w:rPr>
      </w:pPr>
      <w:r>
        <w:rPr>
          <w:rFonts w:ascii="Times New Roman" w:hAnsi="Times New Roman" w:cs="Times New Roman"/>
          <w:b/>
        </w:rPr>
        <w:t>RESULTS</w:t>
      </w:r>
    </w:p>
    <w:p w:rsidR="00CA54B6" w:rsidRDefault="00FC5672" w:rsidP="00CF5678">
      <w:pPr>
        <w:spacing w:line="480" w:lineRule="auto"/>
      </w:pPr>
      <w:r>
        <w:rPr>
          <w:rFonts w:ascii="Times New Roman" w:hAnsi="Times New Roman" w:cs="Times New Roman"/>
          <w:b/>
        </w:rPr>
        <w:tab/>
      </w:r>
      <w:r>
        <w:rPr>
          <w:rFonts w:ascii="Times New Roman" w:hAnsi="Times New Roman" w:cs="Times New Roman"/>
        </w:rPr>
        <w:t xml:space="preserve">Of the </w:t>
      </w:r>
      <w:ins w:id="196" w:author="ml f" w:date="2014-07-16T18:21:00Z">
        <w:r w:rsidR="00D647D6">
          <w:rPr>
            <w:rFonts w:ascii="Times New Roman" w:hAnsi="Times New Roman" w:cs="Times New Roman"/>
          </w:rPr>
          <w:t>22,443</w:t>
        </w:r>
      </w:ins>
      <w:del w:id="197" w:author="ml f" w:date="2014-07-16T18:20:00Z">
        <w:r w:rsidDel="00D647D6">
          <w:rPr>
            <w:rFonts w:ascii="Times New Roman" w:hAnsi="Times New Roman" w:cs="Times New Roman"/>
          </w:rPr>
          <w:delText>X</w:delText>
        </w:r>
      </w:del>
      <w:r>
        <w:rPr>
          <w:rFonts w:ascii="Times New Roman" w:hAnsi="Times New Roman" w:cs="Times New Roman"/>
        </w:rPr>
        <w:t xml:space="preserve"> MIMIC-II </w:t>
      </w:r>
      <w:ins w:id="198" w:author="ml f" w:date="2014-07-16T18:21:00Z">
        <w:r w:rsidR="00D647D6">
          <w:rPr>
            <w:rFonts w:ascii="Times New Roman" w:hAnsi="Times New Roman" w:cs="Times New Roman"/>
          </w:rPr>
          <w:t xml:space="preserve">adult </w:t>
        </w:r>
      </w:ins>
      <w:r>
        <w:rPr>
          <w:rFonts w:ascii="Times New Roman" w:hAnsi="Times New Roman" w:cs="Times New Roman"/>
        </w:rPr>
        <w:t>patients</w:t>
      </w:r>
      <w:ins w:id="199" w:author="ml f" w:date="2014-07-16T18:21:00Z">
        <w:r w:rsidR="00D647D6">
          <w:rPr>
            <w:rFonts w:ascii="Times New Roman" w:hAnsi="Times New Roman" w:cs="Times New Roman"/>
          </w:rPr>
          <w:t>’ first ICU admissions</w:t>
        </w:r>
      </w:ins>
      <w:r>
        <w:rPr>
          <w:rFonts w:ascii="Times New Roman" w:hAnsi="Times New Roman" w:cs="Times New Roman"/>
        </w:rPr>
        <w:t xml:space="preserve"> reviewed, </w:t>
      </w:r>
      <w:ins w:id="200" w:author="ml f" w:date="2014-07-16T18:24:00Z">
        <w:r w:rsidR="00D647D6">
          <w:rPr>
            <w:rFonts w:ascii="Times New Roman" w:hAnsi="Times New Roman" w:cs="Times New Roman"/>
          </w:rPr>
          <w:t xml:space="preserve">8,264 patients from CSRU and CCU were excluded. For the remaining, </w:t>
        </w:r>
      </w:ins>
      <w:r w:rsidR="00143E57">
        <w:rPr>
          <w:rFonts w:ascii="Times New Roman" w:hAnsi="Times New Roman" w:cs="Times New Roman"/>
        </w:rPr>
        <w:t xml:space="preserve">a total of </w:t>
      </w:r>
      <w:ins w:id="201" w:author="ml f" w:date="2014-07-16T18:25:00Z">
        <w:r w:rsidR="00D647D6">
          <w:rPr>
            <w:rFonts w:ascii="Times New Roman" w:hAnsi="Times New Roman" w:cs="Times New Roman"/>
          </w:rPr>
          <w:t>5,072</w:t>
        </w:r>
      </w:ins>
      <w:del w:id="202" w:author="ml f" w:date="2014-07-16T18:21:00Z">
        <w:r w:rsidR="00143E57" w:rsidDel="00D647D6">
          <w:rPr>
            <w:rFonts w:ascii="Times New Roman" w:hAnsi="Times New Roman" w:cs="Times New Roman"/>
          </w:rPr>
          <w:delText>X</w:delText>
        </w:r>
      </w:del>
      <w:r w:rsidR="00143E57">
        <w:rPr>
          <w:rFonts w:ascii="Times New Roman" w:hAnsi="Times New Roman" w:cs="Times New Roman"/>
        </w:rPr>
        <w:t xml:space="preserve"> </w:t>
      </w:r>
      <w:r w:rsidR="00471EFE">
        <w:rPr>
          <w:rFonts w:ascii="Times New Roman" w:hAnsi="Times New Roman" w:cs="Times New Roman"/>
        </w:rPr>
        <w:t>required mechanical ventilation</w:t>
      </w:r>
      <w:r w:rsidR="00143E57">
        <w:rPr>
          <w:rFonts w:ascii="Times New Roman" w:hAnsi="Times New Roman" w:cs="Times New Roman"/>
        </w:rPr>
        <w:t xml:space="preserve">, and </w:t>
      </w:r>
      <w:r>
        <w:rPr>
          <w:rFonts w:ascii="Times New Roman" w:hAnsi="Times New Roman" w:cs="Times New Roman"/>
        </w:rPr>
        <w:t>a total o</w:t>
      </w:r>
      <w:r w:rsidR="00471EFE">
        <w:rPr>
          <w:rFonts w:ascii="Times New Roman" w:hAnsi="Times New Roman" w:cs="Times New Roman"/>
        </w:rPr>
        <w:t xml:space="preserve">f </w:t>
      </w:r>
      <w:ins w:id="203" w:author="ml f" w:date="2014-07-16T18:25:00Z">
        <w:r w:rsidR="00D647D6">
          <w:rPr>
            <w:rFonts w:ascii="Times New Roman" w:hAnsi="Times New Roman" w:cs="Times New Roman"/>
          </w:rPr>
          <w:t>901</w:t>
        </w:r>
      </w:ins>
      <w:del w:id="204" w:author="ml f" w:date="2014-07-16T18:25:00Z">
        <w:r w:rsidR="00471EFE" w:rsidDel="00D647D6">
          <w:rPr>
            <w:rFonts w:ascii="Times New Roman" w:hAnsi="Times New Roman" w:cs="Times New Roman"/>
          </w:rPr>
          <w:delText>Y</w:delText>
        </w:r>
      </w:del>
      <w:r w:rsidR="00471EFE">
        <w:rPr>
          <w:rFonts w:ascii="Times New Roman" w:hAnsi="Times New Roman" w:cs="Times New Roman"/>
        </w:rPr>
        <w:t xml:space="preserve"> met study inclusion criteria</w:t>
      </w:r>
      <w:r>
        <w:rPr>
          <w:rFonts w:ascii="Times New Roman" w:hAnsi="Times New Roman" w:cs="Times New Roman"/>
        </w:rPr>
        <w:t>. The overall</w:t>
      </w:r>
      <w:r w:rsidR="00CA54B6">
        <w:rPr>
          <w:rFonts w:ascii="Times New Roman" w:hAnsi="Times New Roman" w:cs="Times New Roman"/>
        </w:rPr>
        <w:t xml:space="preserve"> 28-day mortality for the study </w:t>
      </w:r>
      <w:r>
        <w:rPr>
          <w:rFonts w:ascii="Times New Roman" w:hAnsi="Times New Roman" w:cs="Times New Roman"/>
        </w:rPr>
        <w:t>cohort was XXX%, with an ICU LOS of YYY and duration of mechanical ventilation of ZZZ.  The most frequent indication for respiratory failure was XXXX (X%), followed by YYYY (Y%), and ZZZZ (Z</w:t>
      </w:r>
      <w:r w:rsidR="00CA54B6">
        <w:t xml:space="preserve">%).  Based on a 10-fold cross-validation, the proposed multivariable regression of propensity for IAC placement had an area under the </w:t>
      </w:r>
      <w:r w:rsidR="00CA54B6" w:rsidRPr="00BC250A">
        <w:t>Receiver Operating Characteristics (ROC) curve</w:t>
      </w:r>
      <w:r w:rsidR="00CA54B6">
        <w:t xml:space="preserve"> of XXXX (Figure 1).  After 1:1 matching, there were XXX patients with respiratory failure who underwent IAC placement and YYY patients with respiratory failure who do no have an IAC placed (Table 1)</w:t>
      </w:r>
    </w:p>
    <w:p w:rsidR="003059D8" w:rsidRDefault="003059D8" w:rsidP="00CF5678">
      <w:pPr>
        <w:spacing w:line="480" w:lineRule="auto"/>
        <w:rPr>
          <w:u w:val="single"/>
        </w:rPr>
      </w:pPr>
      <w:r>
        <w:rPr>
          <w:u w:val="single"/>
        </w:rPr>
        <w:t>Study Outcomes</w:t>
      </w:r>
    </w:p>
    <w:p w:rsidR="00370845" w:rsidRDefault="003059D8" w:rsidP="00CF5678">
      <w:pPr>
        <w:spacing w:line="480" w:lineRule="auto"/>
      </w:pPr>
      <w:r>
        <w:tab/>
        <w:t xml:space="preserve">Table </w:t>
      </w:r>
      <w:r w:rsidR="00CA54B6">
        <w:t>2</w:t>
      </w:r>
      <w:r>
        <w:t xml:space="preserve"> details the primary and secondary study results in the matched cohorts. </w:t>
      </w:r>
    </w:p>
    <w:p w:rsidR="00D83DFC" w:rsidRPr="00851E06" w:rsidRDefault="00D83DFC" w:rsidP="00CF5678">
      <w:pPr>
        <w:spacing w:line="480" w:lineRule="auto"/>
        <w:rPr>
          <w:u w:val="single"/>
        </w:rPr>
      </w:pPr>
      <w:r w:rsidRPr="00851E06">
        <w:rPr>
          <w:u w:val="single"/>
        </w:rPr>
        <w:t>Mortality</w:t>
      </w:r>
    </w:p>
    <w:p w:rsidR="00370845" w:rsidRDefault="00D83DFC" w:rsidP="00D83DFC">
      <w:pPr>
        <w:spacing w:line="480" w:lineRule="auto"/>
      </w:pPr>
      <w:r>
        <w:t xml:space="preserve">For the matched cohort, the 28-day mortality </w:t>
      </w:r>
      <w:r w:rsidR="00C30868">
        <w:t xml:space="preserve">for patients with respiratory failure who had a subsequent IAC placed was XXX% versus YYY% in the non-IAC group (p=XXXXX). </w:t>
      </w:r>
      <w:r w:rsidR="00370845">
        <w:t xml:space="preserve"> Similarly, the ICU mortality rate was XXX% in the IAC group and YYY% in the non-IAC group (p=X).  Total hospital mortality rates were XX% in the IAC group and </w:t>
      </w:r>
      <w:r w:rsidR="008B759E">
        <w:t>Y% in the non-IAC group (Table 2</w:t>
      </w:r>
      <w:r w:rsidR="00370845">
        <w:t>).</w:t>
      </w:r>
    </w:p>
    <w:p w:rsidR="00370845" w:rsidRDefault="00A104F6" w:rsidP="00D83DFC">
      <w:pPr>
        <w:spacing w:line="480" w:lineRule="auto"/>
        <w:rPr>
          <w:u w:val="single"/>
        </w:rPr>
      </w:pPr>
      <w:r>
        <w:rPr>
          <w:u w:val="single"/>
        </w:rPr>
        <w:t>Other Secondary Outcomes</w:t>
      </w:r>
    </w:p>
    <w:p w:rsidR="00370845" w:rsidRDefault="00A104F6" w:rsidP="00D83DFC">
      <w:pPr>
        <w:spacing w:line="480" w:lineRule="auto"/>
      </w:pPr>
      <w:r>
        <w:t xml:space="preserve">Respiratory failure patients who underwent IAC placement had a longer ICU LOS (XXXXX) versus matched patients who did not undergo IAC placement (YYYY, p=X?).   The IAC group also had a longer duration of mechanical ventilation (X) compared to their matched cohort (Y, </w:t>
      </w:r>
      <w:proofErr w:type="gramStart"/>
      <w:r>
        <w:t>p ?</w:t>
      </w:r>
      <w:proofErr w:type="gramEnd"/>
      <w:r>
        <w:t xml:space="preserve">), as well as a greater number of arterial blood gas analyses checked per day.  </w:t>
      </w:r>
    </w:p>
    <w:p w:rsidR="00380A82" w:rsidRDefault="00380A82">
      <w:pPr>
        <w:rPr>
          <w:b/>
        </w:rPr>
      </w:pPr>
    </w:p>
    <w:p w:rsidR="00380A82" w:rsidRDefault="00380A82">
      <w:pPr>
        <w:rPr>
          <w:b/>
        </w:rPr>
      </w:pPr>
      <w:r>
        <w:rPr>
          <w:b/>
        </w:rPr>
        <w:t>DISCUSSION</w:t>
      </w:r>
    </w:p>
    <w:p w:rsidR="00380A82" w:rsidRDefault="00380A82">
      <w:pPr>
        <w:rPr>
          <w:b/>
        </w:rPr>
      </w:pPr>
    </w:p>
    <w:p w:rsidR="00343B8F" w:rsidRDefault="00143E57" w:rsidP="002A3942">
      <w:pPr>
        <w:spacing w:line="480" w:lineRule="auto"/>
        <w:ind w:firstLine="720"/>
      </w:pPr>
      <w:r>
        <w:t xml:space="preserve">In this retrospective cohort study of mechanically ventilated patients who do not </w:t>
      </w:r>
      <w:r w:rsidR="006E20D6">
        <w:t xml:space="preserve">require </w:t>
      </w:r>
      <w:proofErr w:type="spellStart"/>
      <w:r w:rsidR="006E20D6">
        <w:t>vasopressor</w:t>
      </w:r>
      <w:proofErr w:type="spellEnd"/>
      <w:r w:rsidR="006E20D6">
        <w:t xml:space="preserve"> support, we report that the placement of an invasive arterial catheter was </w:t>
      </w:r>
      <w:r w:rsidR="008B759E">
        <w:t xml:space="preserve">not associated with </w:t>
      </w:r>
      <w:proofErr w:type="gramStart"/>
      <w:r w:rsidR="008B759E">
        <w:t>an</w:t>
      </w:r>
      <w:proofErr w:type="gramEnd"/>
      <w:r w:rsidR="008B759E">
        <w:t xml:space="preserve"> difference in the</w:t>
      </w:r>
      <w:r w:rsidR="006E20D6">
        <w:t xml:space="preserve"> risk of mo</w:t>
      </w:r>
      <w:r w:rsidR="002A3942">
        <w:t xml:space="preserve">rtality.  Placement of </w:t>
      </w:r>
      <w:proofErr w:type="spellStart"/>
      <w:r w:rsidR="002A3942">
        <w:t>IACs</w:t>
      </w:r>
      <w:proofErr w:type="spellEnd"/>
      <w:r w:rsidR="002A3942">
        <w:t xml:space="preserve"> was, however, </w:t>
      </w:r>
      <w:r w:rsidR="006E20D6">
        <w:t xml:space="preserve">associated with a longer duration of mechanical ventilation and an increased </w:t>
      </w:r>
      <w:r w:rsidR="00C56927">
        <w:t>frequency</w:t>
      </w:r>
      <w:r w:rsidR="006E20D6">
        <w:t xml:space="preserve"> of arterial blood gas measurements</w:t>
      </w:r>
      <w:ins w:id="205" w:author="lceli" w:date="2014-07-14T21:31:00Z">
        <w:r w:rsidR="00D05E12">
          <w:t xml:space="preserve"> after matching patients for propensity to receive </w:t>
        </w:r>
      </w:ins>
      <w:ins w:id="206" w:author="lceli" w:date="2014-07-14T21:32:00Z">
        <w:r w:rsidR="00D05E12">
          <w:t xml:space="preserve">an </w:t>
        </w:r>
      </w:ins>
      <w:ins w:id="207" w:author="lceli" w:date="2014-07-14T21:31:00Z">
        <w:r w:rsidR="00D05E12">
          <w:t>IAC</w:t>
        </w:r>
      </w:ins>
      <w:r w:rsidR="006E20D6">
        <w:t xml:space="preserve">.  </w:t>
      </w:r>
      <w:del w:id="208" w:author="lceli" w:date="2014-07-14T21:32:00Z">
        <w:r w:rsidR="00A93EB0" w:rsidDel="00D05E12">
          <w:delText>These data, when used in a propensity score model, which controls for variables at the time of respiratory failure, support the conservative use of IACs.</w:delText>
        </w:r>
      </w:del>
    </w:p>
    <w:p w:rsidR="00343B8F" w:rsidRDefault="00343B8F" w:rsidP="00B958AE">
      <w:pPr>
        <w:spacing w:line="480" w:lineRule="auto"/>
        <w:ind w:firstLine="720"/>
      </w:pPr>
      <w:r>
        <w:t xml:space="preserve">There is a pattern in intensive care medicine that is reflective of the greater medical community, which is to utilize resources </w:t>
      </w:r>
      <w:del w:id="209" w:author="lceli" w:date="2014-07-14T21:32:00Z">
        <w:r w:rsidDel="00D05E12">
          <w:delText>independent of efficacy</w:delText>
        </w:r>
      </w:del>
      <w:ins w:id="210" w:author="lceli" w:date="2014-07-14T21:32:00Z">
        <w:r w:rsidR="00D05E12">
          <w:t>without proof of effectiveness</w:t>
        </w:r>
      </w:ins>
      <w:r>
        <w:t xml:space="preserve">.  The term used in economics that has been applied to this phenomenon is “demand elasticity.”  Jeremy Kahn recently applied this term to the utilization of </w:t>
      </w:r>
      <w:r w:rsidR="00E77EE6">
        <w:t>ICU beds regardless of indication for ICU admission.</w:t>
      </w:r>
      <w:r w:rsidR="00DF06E6">
        <w:t xml:space="preserve"> We would apply the concept of demand elasticity to </w:t>
      </w:r>
      <w:r w:rsidR="00B958AE">
        <w:t>technology</w:t>
      </w:r>
      <w:r w:rsidR="002A3942">
        <w:t xml:space="preserve"> utilization within the ICU</w:t>
      </w:r>
      <w:r w:rsidR="00B958AE">
        <w:t>.</w:t>
      </w:r>
      <w:r w:rsidR="002A3942">
        <w:t xml:space="preserve">  </w:t>
      </w:r>
      <w:proofErr w:type="spellStart"/>
      <w:r w:rsidR="002A3942">
        <w:t>IACs</w:t>
      </w:r>
      <w:proofErr w:type="spellEnd"/>
      <w:r w:rsidR="002A3942">
        <w:t xml:space="preserve"> are frequently used in the ICU setting.   As is suggested in our analysis, however, a more parsimonious utilization of </w:t>
      </w:r>
      <w:proofErr w:type="spellStart"/>
      <w:r w:rsidR="002A3942">
        <w:t>IACs</w:t>
      </w:r>
      <w:proofErr w:type="spellEnd"/>
      <w:r w:rsidR="002A3942">
        <w:t xml:space="preserve"> by restricting the </w:t>
      </w:r>
      <w:r w:rsidR="00286B03">
        <w:t>indications for IAC placement may be warranted.</w:t>
      </w:r>
    </w:p>
    <w:p w:rsidR="00343B8F" w:rsidRDefault="00D05E12" w:rsidP="00380A82">
      <w:pPr>
        <w:spacing w:line="480" w:lineRule="auto"/>
      </w:pPr>
      <w:ins w:id="211" w:author="lceli" w:date="2014-07-14T21:34:00Z">
        <w:r>
          <w:t>Goal is to identify patient subsets who would benefit and who would be harmed by interventions rather than blanket applying them to entire ICU populations.</w:t>
        </w:r>
      </w:ins>
    </w:p>
    <w:p w:rsidR="00286B03" w:rsidRDefault="00286B03" w:rsidP="00380A82">
      <w:pPr>
        <w:spacing w:line="480" w:lineRule="auto"/>
      </w:pPr>
      <w:r>
        <w:t xml:space="preserve">A. </w:t>
      </w:r>
      <w:r w:rsidR="0071259D">
        <w:t>Biological defense (</w:t>
      </w:r>
      <w:r>
        <w:t xml:space="preserve">i.e. </w:t>
      </w:r>
      <w:r w:rsidR="0071259D">
        <w:t>why?)</w:t>
      </w:r>
      <w:r w:rsidR="00380A82">
        <w:t xml:space="preserve"> –</w:t>
      </w:r>
    </w:p>
    <w:p w:rsidR="00286B03" w:rsidRDefault="00380A82" w:rsidP="00286B03">
      <w:pPr>
        <w:pStyle w:val="ListParagraph"/>
        <w:numPr>
          <w:ilvl w:val="0"/>
          <w:numId w:val="3"/>
        </w:numPr>
        <w:spacing w:line="480" w:lineRule="auto"/>
      </w:pPr>
      <w:r>
        <w:t>Over reliance</w:t>
      </w:r>
      <w:r w:rsidR="00286B03">
        <w:t xml:space="preserve"> on data (r</w:t>
      </w:r>
      <w:r w:rsidR="0071259D">
        <w:t>eacting to</w:t>
      </w:r>
      <w:r>
        <w:t xml:space="preserve"> clinic</w:t>
      </w:r>
      <w:r w:rsidR="0071259D">
        <w:t xml:space="preserve">ally insignificant/outcome insignificant </w:t>
      </w:r>
      <w:proofErr w:type="spellStart"/>
      <w:r w:rsidR="00143E57">
        <w:t>microtrends</w:t>
      </w:r>
      <w:proofErr w:type="spellEnd"/>
      <w:r w:rsidR="00286B03">
        <w:t>)</w:t>
      </w:r>
    </w:p>
    <w:p w:rsidR="00143E57" w:rsidRDefault="00286B03" w:rsidP="00286B03">
      <w:pPr>
        <w:pStyle w:val="ListParagraph"/>
        <w:numPr>
          <w:ilvl w:val="0"/>
          <w:numId w:val="3"/>
        </w:numPr>
        <w:spacing w:line="480" w:lineRule="auto"/>
      </w:pPr>
      <w:r>
        <w:t>I</w:t>
      </w:r>
      <w:r w:rsidR="0071259D">
        <w:t xml:space="preserve">ncrease </w:t>
      </w:r>
      <w:r>
        <w:t xml:space="preserve">in </w:t>
      </w:r>
      <w:r w:rsidR="0071259D">
        <w:t>unmeasured complication</w:t>
      </w:r>
      <w:r>
        <w:t>s</w:t>
      </w:r>
      <w:r w:rsidR="0071259D">
        <w:t xml:space="preserve"> rate</w:t>
      </w:r>
    </w:p>
    <w:p w:rsidR="00143E57" w:rsidRDefault="00286B03" w:rsidP="00380A82">
      <w:pPr>
        <w:pStyle w:val="ListParagraph"/>
        <w:numPr>
          <w:ilvl w:val="0"/>
          <w:numId w:val="3"/>
        </w:numPr>
        <w:spacing w:line="480" w:lineRule="auto"/>
      </w:pPr>
      <w:r>
        <w:t>Increase ventilator time is associated with mortality</w:t>
      </w:r>
    </w:p>
    <w:p w:rsidR="00516A0B" w:rsidRDefault="00516A0B" w:rsidP="00380A82">
      <w:pPr>
        <w:spacing w:line="480" w:lineRule="auto"/>
      </w:pPr>
    </w:p>
    <w:p w:rsidR="00516A0B" w:rsidRDefault="00286B03" w:rsidP="00380A82">
      <w:pPr>
        <w:spacing w:line="480" w:lineRule="auto"/>
      </w:pPr>
      <w:r>
        <w:t xml:space="preserve">B. </w:t>
      </w:r>
      <w:r w:rsidR="00516A0B">
        <w:t>Potential weaknesses to the study include:</w:t>
      </w:r>
    </w:p>
    <w:p w:rsidR="00516A0B" w:rsidRDefault="00516A0B" w:rsidP="00516A0B">
      <w:pPr>
        <w:pStyle w:val="ListParagraph"/>
        <w:numPr>
          <w:ilvl w:val="0"/>
          <w:numId w:val="2"/>
        </w:numPr>
        <w:spacing w:line="480" w:lineRule="auto"/>
        <w:rPr>
          <w:ins w:id="212" w:author="lceli" w:date="2014-07-14T21:37:00Z"/>
        </w:rPr>
      </w:pPr>
      <w:r>
        <w:t xml:space="preserve">Unmeasured confounding: attempt </w:t>
      </w:r>
      <w:proofErr w:type="spellStart"/>
      <w:r>
        <w:t>ot</w:t>
      </w:r>
      <w:proofErr w:type="spellEnd"/>
      <w:r>
        <w:t xml:space="preserve"> address this by propensity score analysis</w:t>
      </w:r>
    </w:p>
    <w:p w:rsidR="00D05E12" w:rsidRDefault="00D05E12" w:rsidP="00D05E12">
      <w:pPr>
        <w:pStyle w:val="ListParagraph"/>
        <w:spacing w:line="480" w:lineRule="auto"/>
        <w:ind w:left="1080"/>
      </w:pPr>
      <w:ins w:id="213" w:author="lceli" w:date="2014-07-14T21:37:00Z">
        <w:r>
          <w:t xml:space="preserve">Mention use of instrumental variables to examine this further </w:t>
        </w:r>
      </w:ins>
      <w:ins w:id="214" w:author="lceli" w:date="2014-07-14T21:38:00Z">
        <w:r>
          <w:t xml:space="preserve">using the much larger Philips database. </w:t>
        </w:r>
      </w:ins>
      <w:bookmarkStart w:id="215" w:name="_GoBack"/>
      <w:bookmarkEnd w:id="215"/>
    </w:p>
    <w:p w:rsidR="00516A0B" w:rsidRPr="005A244F" w:rsidRDefault="00516A0B" w:rsidP="00516A0B">
      <w:pPr>
        <w:pStyle w:val="ListParagraph"/>
        <w:numPr>
          <w:ilvl w:val="0"/>
          <w:numId w:val="2"/>
        </w:numPr>
        <w:spacing w:line="480" w:lineRule="auto"/>
      </w:pPr>
      <w:r w:rsidRPr="00516A0B">
        <w:rPr>
          <w:rFonts w:ascii="Times New Roman" w:hAnsi="Times New Roman" w:cs="Times New Roman"/>
        </w:rPr>
        <w:t>Single center samp</w:t>
      </w:r>
      <w:r>
        <w:rPr>
          <w:rFonts w:ascii="Times New Roman" w:hAnsi="Times New Roman" w:cs="Times New Roman"/>
        </w:rPr>
        <w:t xml:space="preserve">le: </w:t>
      </w:r>
      <w:proofErr w:type="spellStart"/>
      <w:r>
        <w:rPr>
          <w:rFonts w:ascii="Times New Roman" w:hAnsi="Times New Roman" w:cs="Times New Roman"/>
        </w:rPr>
        <w:t>generalizable</w:t>
      </w:r>
      <w:proofErr w:type="spellEnd"/>
      <w:r>
        <w:rPr>
          <w:rFonts w:ascii="Times New Roman" w:hAnsi="Times New Roman" w:cs="Times New Roman"/>
        </w:rPr>
        <w:t xml:space="preserve"> to other centers, including non-academic and/or community hospitals.</w:t>
      </w:r>
    </w:p>
    <w:p w:rsidR="00BF7AB9" w:rsidRDefault="00BF7AB9" w:rsidP="005A244F">
      <w:pPr>
        <w:spacing w:line="480" w:lineRule="auto"/>
      </w:pPr>
      <w:r>
        <w:t>C. Strengths</w:t>
      </w:r>
    </w:p>
    <w:p w:rsidR="00BF7AB9" w:rsidRDefault="00BF7AB9" w:rsidP="00BF7AB9">
      <w:pPr>
        <w:pStyle w:val="ListParagraph"/>
        <w:numPr>
          <w:ilvl w:val="0"/>
          <w:numId w:val="2"/>
        </w:numPr>
        <w:spacing w:line="480" w:lineRule="auto"/>
      </w:pPr>
      <w:r>
        <w:t>Large sample size</w:t>
      </w:r>
    </w:p>
    <w:p w:rsidR="00BF7AB9" w:rsidRDefault="00BF7AB9" w:rsidP="00BF7AB9">
      <w:pPr>
        <w:pStyle w:val="ListParagraph"/>
        <w:numPr>
          <w:ilvl w:val="0"/>
          <w:numId w:val="2"/>
        </w:numPr>
        <w:spacing w:line="480" w:lineRule="auto"/>
      </w:pPr>
      <w:r>
        <w:t xml:space="preserve">Breadth of measured variables (demographic, outcomes, </w:t>
      </w:r>
      <w:proofErr w:type="spellStart"/>
      <w:r>
        <w:t>hemodynamics</w:t>
      </w:r>
      <w:proofErr w:type="spellEnd"/>
      <w:r>
        <w:t>, lab values, etc)</w:t>
      </w:r>
    </w:p>
    <w:p w:rsidR="00BF7AB9" w:rsidRDefault="00BF7AB9" w:rsidP="00BF7AB9">
      <w:pPr>
        <w:pStyle w:val="ListParagraph"/>
        <w:numPr>
          <w:ilvl w:val="0"/>
          <w:numId w:val="2"/>
        </w:numPr>
        <w:spacing w:line="480" w:lineRule="auto"/>
      </w:pPr>
      <w:r>
        <w:t>Propensity score model to account to balance covariates between cohorts</w:t>
      </w:r>
    </w:p>
    <w:p w:rsidR="005A244F" w:rsidRDefault="00BF7AB9" w:rsidP="005A244F">
      <w:pPr>
        <w:spacing w:line="480" w:lineRule="auto"/>
      </w:pPr>
      <w:r>
        <w:t xml:space="preserve">D. </w:t>
      </w:r>
      <w:r w:rsidR="005A244F">
        <w:t>Limitations</w:t>
      </w:r>
    </w:p>
    <w:p w:rsidR="005A244F" w:rsidRDefault="005A244F" w:rsidP="005A244F">
      <w:pPr>
        <w:pStyle w:val="ListParagraph"/>
        <w:numPr>
          <w:ilvl w:val="0"/>
          <w:numId w:val="2"/>
        </w:numPr>
        <w:spacing w:line="480" w:lineRule="auto"/>
      </w:pPr>
      <w:r>
        <w:t>Association not causation</w:t>
      </w:r>
    </w:p>
    <w:p w:rsidR="005A244F" w:rsidRDefault="005A244F" w:rsidP="005A244F">
      <w:pPr>
        <w:pStyle w:val="ListParagraph"/>
        <w:numPr>
          <w:ilvl w:val="0"/>
          <w:numId w:val="2"/>
        </w:numPr>
        <w:spacing w:line="480" w:lineRule="auto"/>
      </w:pPr>
      <w:r>
        <w:t>Unmeasured confounding</w:t>
      </w:r>
    </w:p>
    <w:p w:rsidR="00BF7AB9" w:rsidRDefault="00BF7AB9" w:rsidP="005A244F">
      <w:pPr>
        <w:pStyle w:val="ListParagraph"/>
        <w:numPr>
          <w:ilvl w:val="0"/>
          <w:numId w:val="2"/>
        </w:numPr>
        <w:spacing w:line="480" w:lineRule="auto"/>
      </w:pPr>
      <w:r>
        <w:t>Single center</w:t>
      </w:r>
    </w:p>
    <w:p w:rsidR="00BF7AB9" w:rsidRDefault="00BF7AB9" w:rsidP="00BF7AB9">
      <w:pPr>
        <w:pStyle w:val="ListParagraph"/>
        <w:numPr>
          <w:ilvl w:val="0"/>
          <w:numId w:val="2"/>
        </w:numPr>
        <w:spacing w:line="480" w:lineRule="auto"/>
      </w:pPr>
      <w:r>
        <w:t>Retrospective</w:t>
      </w:r>
    </w:p>
    <w:p w:rsidR="005A244F" w:rsidRDefault="005A244F" w:rsidP="005A244F">
      <w:pPr>
        <w:pStyle w:val="ListParagraph"/>
        <w:numPr>
          <w:ilvl w:val="0"/>
          <w:numId w:val="2"/>
        </w:numPr>
        <w:spacing w:line="480" w:lineRule="auto"/>
      </w:pPr>
      <w:r>
        <w:t xml:space="preserve">This is hypothesis </w:t>
      </w:r>
      <w:proofErr w:type="gramStart"/>
      <w:r>
        <w:t>generating,</w:t>
      </w:r>
      <w:proofErr w:type="gramEnd"/>
      <w:r>
        <w:t xml:space="preserve"> a reasonable next study would be to perform a randomized controlled trial to evaluate all patients who undergo respiratory failure not on </w:t>
      </w:r>
      <w:proofErr w:type="spellStart"/>
      <w:r>
        <w:t>vasopressors</w:t>
      </w:r>
      <w:proofErr w:type="spellEnd"/>
      <w:r>
        <w:t>.  Safety question would be if patients who do not have an arterial line placed but subsequently develop hypotension or shock have worsened outcomes, and this can be addressed in an RCT.</w:t>
      </w:r>
    </w:p>
    <w:p w:rsidR="005A244F" w:rsidRDefault="005A244F" w:rsidP="005A244F">
      <w:pPr>
        <w:spacing w:line="480" w:lineRule="auto"/>
      </w:pPr>
    </w:p>
    <w:p w:rsidR="005A244F" w:rsidRDefault="005A244F" w:rsidP="005A244F">
      <w:pPr>
        <w:spacing w:line="480" w:lineRule="auto"/>
      </w:pPr>
    </w:p>
    <w:p w:rsidR="00516A0B" w:rsidRPr="006B3587" w:rsidRDefault="00516A0B" w:rsidP="00380A82">
      <w:pPr>
        <w:spacing w:line="480" w:lineRule="auto"/>
        <w:rPr>
          <w:rFonts w:ascii="Times New Roman" w:hAnsi="Times New Roman" w:cs="Times New Roman"/>
          <w:u w:val="single"/>
        </w:rPr>
      </w:pPr>
    </w:p>
    <w:p w:rsidR="008D6F2E" w:rsidRPr="006B3587" w:rsidRDefault="008D6F2E" w:rsidP="00CF5678">
      <w:pPr>
        <w:spacing w:line="480" w:lineRule="auto"/>
        <w:rPr>
          <w:rFonts w:ascii="Times New Roman" w:hAnsi="Times New Roman" w:cs="Times New Roman"/>
          <w:u w:val="single"/>
        </w:rPr>
      </w:pPr>
      <w:r w:rsidRPr="006B3587">
        <w:rPr>
          <w:rFonts w:ascii="Times New Roman" w:hAnsi="Times New Roman" w:cs="Times New Roman"/>
          <w:u w:val="single"/>
        </w:rPr>
        <w:t>Conclusions</w:t>
      </w:r>
    </w:p>
    <w:p w:rsidR="00286B03" w:rsidRPr="008D6C0F" w:rsidRDefault="00286B03" w:rsidP="008D6C0F">
      <w:pPr>
        <w:spacing w:line="480" w:lineRule="auto"/>
        <w:rPr>
          <w:rFonts w:ascii="Times New Roman" w:hAnsi="Times New Roman" w:cs="Times New Roman"/>
        </w:rPr>
      </w:pPr>
      <w:r>
        <w:rPr>
          <w:rFonts w:ascii="Times New Roman" w:hAnsi="Times New Roman" w:cs="Times New Roman"/>
        </w:rPr>
        <w:t xml:space="preserve">In this single center, retrospective study of mechanically ventilated patients who are </w:t>
      </w:r>
      <w:proofErr w:type="spellStart"/>
      <w:r>
        <w:rPr>
          <w:rFonts w:ascii="Times New Roman" w:hAnsi="Times New Roman" w:cs="Times New Roman"/>
        </w:rPr>
        <w:t>hemodynamically</w:t>
      </w:r>
      <w:proofErr w:type="spellEnd"/>
      <w:r>
        <w:rPr>
          <w:rFonts w:ascii="Times New Roman" w:hAnsi="Times New Roman" w:cs="Times New Roman"/>
        </w:rPr>
        <w:t xml:space="preserve"> stable, the placement of invasive arterial catheters was not associated with a change in mortality as compared to propensity-matched patients without invasive arterial catheters.</w:t>
      </w:r>
      <w:r w:rsidR="008D6C0F">
        <w:rPr>
          <w:rFonts w:ascii="Times New Roman" w:hAnsi="Times New Roman" w:cs="Times New Roman"/>
        </w:rPr>
        <w:t xml:space="preserve">  Invasive arterial catheters </w:t>
      </w:r>
      <w:proofErr w:type="gramStart"/>
      <w:r w:rsidR="008D6C0F">
        <w:rPr>
          <w:rFonts w:ascii="Times New Roman" w:hAnsi="Times New Roman" w:cs="Times New Roman"/>
        </w:rPr>
        <w:t>were,</w:t>
      </w:r>
      <w:proofErr w:type="gramEnd"/>
      <w:r w:rsidR="008D6C0F">
        <w:rPr>
          <w:rFonts w:ascii="Times New Roman" w:hAnsi="Times New Roman" w:cs="Times New Roman"/>
        </w:rPr>
        <w:t xml:space="preserve"> however, associated with an increased ICU length-of-stay, total length-of-stay, duration of mechanical ventilation, and use of arterial blood gas measurements.</w:t>
      </w:r>
    </w:p>
    <w:p w:rsidR="00286B03" w:rsidRDefault="00286B03" w:rsidP="00CF5678">
      <w:pPr>
        <w:spacing w:line="480" w:lineRule="auto"/>
        <w:rPr>
          <w:rFonts w:ascii="Times New Roman" w:hAnsi="Times New Roman" w:cs="Times New Roman"/>
          <w:u w:val="single"/>
        </w:rPr>
      </w:pPr>
    </w:p>
    <w:p w:rsidR="008D6F2E" w:rsidRPr="006B3587" w:rsidRDefault="008D6F2E" w:rsidP="00CF5678">
      <w:pPr>
        <w:spacing w:line="480" w:lineRule="auto"/>
        <w:rPr>
          <w:rFonts w:ascii="Times New Roman" w:hAnsi="Times New Roman" w:cs="Times New Roman"/>
          <w:u w:val="single"/>
        </w:rPr>
      </w:pPr>
      <w:r w:rsidRPr="006B3587">
        <w:rPr>
          <w:rFonts w:ascii="Times New Roman" w:hAnsi="Times New Roman" w:cs="Times New Roman"/>
          <w:u w:val="single"/>
        </w:rPr>
        <w:t>References</w:t>
      </w:r>
    </w:p>
    <w:p w:rsidR="008D6F2E" w:rsidRDefault="008D6F2E" w:rsidP="00CF5678">
      <w:pPr>
        <w:spacing w:line="480" w:lineRule="auto"/>
        <w:rPr>
          <w:rFonts w:ascii="Times New Roman" w:hAnsi="Times New Roman" w:cs="Times New Roman"/>
          <w:u w:val="single"/>
        </w:rPr>
      </w:pPr>
    </w:p>
    <w:p w:rsidR="003D773C" w:rsidRDefault="003D773C">
      <w:pPr>
        <w:rPr>
          <w:rFonts w:ascii="Times New Roman" w:hAnsi="Times New Roman" w:cs="Times New Roman"/>
          <w:u w:val="single"/>
        </w:rPr>
      </w:pPr>
      <w:r>
        <w:rPr>
          <w:rFonts w:ascii="Times New Roman" w:hAnsi="Times New Roman" w:cs="Times New Roman"/>
          <w:u w:val="single"/>
        </w:rPr>
        <w:br w:type="page"/>
      </w:r>
    </w:p>
    <w:p w:rsidR="003D773C" w:rsidRDefault="003D773C" w:rsidP="00CF5678">
      <w:pPr>
        <w:spacing w:line="480" w:lineRule="auto"/>
        <w:rPr>
          <w:ins w:id="216" w:author="ml f" w:date="2014-11-07T10:26:00Z"/>
        </w:rPr>
      </w:pPr>
      <w:r>
        <w:rPr>
          <w:rFonts w:ascii="Times New Roman" w:hAnsi="Times New Roman" w:cs="Times New Roman"/>
          <w:u w:val="single"/>
        </w:rPr>
        <w:t>Figure 1</w:t>
      </w:r>
      <w:proofErr w:type="gramStart"/>
      <w:r>
        <w:rPr>
          <w:rFonts w:ascii="Times New Roman" w:hAnsi="Times New Roman" w:cs="Times New Roman"/>
          <w:u w:val="single"/>
        </w:rPr>
        <w:t xml:space="preserve">: </w:t>
      </w:r>
      <w:r w:rsidR="00B65CC5">
        <w:t xml:space="preserve"> </w:t>
      </w:r>
      <w:proofErr w:type="gramEnd"/>
      <w:del w:id="217" w:author="ml f" w:date="2014-11-06T19:04:00Z">
        <w:r w:rsidR="00B65CC5" w:rsidDel="007F02BD">
          <w:delText>ROC curve for propensity for IAC placement in mechanically ventilated patients who did not require vasopressor support</w:delText>
        </w:r>
      </w:del>
      <w:ins w:id="218" w:author="ml f" w:date="2014-11-06T19:04:00Z">
        <w:r w:rsidR="007F02BD">
          <w:t>Description of Study Design</w:t>
        </w:r>
      </w:ins>
      <w:r w:rsidR="00B65CC5">
        <w:t>.</w:t>
      </w:r>
    </w:p>
    <w:p w:rsidR="003A7ACD" w:rsidRDefault="003A7ACD" w:rsidP="00CF5678">
      <w:pPr>
        <w:numPr>
          <w:ins w:id="219" w:author="ml f" w:date="2014-11-07T10:26:00Z"/>
        </w:numPr>
        <w:spacing w:line="480" w:lineRule="auto"/>
      </w:pPr>
      <w:ins w:id="220" w:author="ml f" w:date="2014-11-07T10:26:00Z">
        <w:r>
          <w:t>Figure 2:</w:t>
        </w:r>
      </w:ins>
      <w:ins w:id="221" w:author="ml f" w:date="2014-11-07T10:27:00Z">
        <w:r>
          <w:t xml:space="preserve"> </w:t>
        </w:r>
        <w:r w:rsidRPr="003A7ACD">
          <w:t>Propensity score distribution plot comparing initial and matched scores between</w:t>
        </w:r>
        <w:r>
          <w:t xml:space="preserve"> IAC and non-IAC groups.</w:t>
        </w:r>
      </w:ins>
    </w:p>
    <w:p w:rsidR="00F83113" w:rsidRPr="00F83113" w:rsidRDefault="00F83113" w:rsidP="00CF5678">
      <w:pPr>
        <w:spacing w:line="480" w:lineRule="auto"/>
        <w:rPr>
          <w:rFonts w:ascii="Times New Roman" w:hAnsi="Times New Roman" w:cs="Times New Roman"/>
        </w:rPr>
      </w:pPr>
      <w:r w:rsidRPr="00F83113">
        <w:rPr>
          <w:u w:val="single"/>
        </w:rPr>
        <w:t xml:space="preserve">Figure </w:t>
      </w:r>
      <w:ins w:id="222" w:author="ml f" w:date="2014-11-07T10:26:00Z">
        <w:r w:rsidR="003A7ACD">
          <w:rPr>
            <w:u w:val="single"/>
          </w:rPr>
          <w:t>3</w:t>
        </w:r>
      </w:ins>
      <w:del w:id="223" w:author="ml f" w:date="2014-11-07T10:26:00Z">
        <w:r w:rsidRPr="00F83113" w:rsidDel="003A7ACD">
          <w:rPr>
            <w:u w:val="single"/>
          </w:rPr>
          <w:delText>2</w:delText>
        </w:r>
      </w:del>
      <w:r w:rsidRPr="00F83113">
        <w:rPr>
          <w:u w:val="single"/>
        </w:rPr>
        <w:t>:</w:t>
      </w:r>
      <w:r>
        <w:t xml:space="preserve"> Kaplan-Meier curve of mortality in the propensity matched IAC and non-IAC groups.</w:t>
      </w:r>
    </w:p>
    <w:p w:rsidR="00B65CC5" w:rsidRDefault="00B65CC5" w:rsidP="00CF5678">
      <w:pPr>
        <w:spacing w:line="480" w:lineRule="auto"/>
        <w:rPr>
          <w:rFonts w:ascii="Times New Roman" w:hAnsi="Times New Roman" w:cs="Times New Roman"/>
          <w:u w:val="single"/>
        </w:rPr>
      </w:pPr>
    </w:p>
    <w:p w:rsidR="00B65CC5" w:rsidRDefault="003D773C" w:rsidP="00CF5678">
      <w:pPr>
        <w:spacing w:line="480" w:lineRule="auto"/>
        <w:rPr>
          <w:rFonts w:ascii="Times New Roman" w:hAnsi="Times New Roman" w:cs="Times New Roman"/>
        </w:rPr>
      </w:pPr>
      <w:r>
        <w:rPr>
          <w:rFonts w:ascii="Times New Roman" w:hAnsi="Times New Roman" w:cs="Times New Roman"/>
          <w:u w:val="single"/>
        </w:rPr>
        <w:t>Table 1:</w:t>
      </w:r>
      <w:r>
        <w:rPr>
          <w:rFonts w:ascii="Times New Roman" w:hAnsi="Times New Roman" w:cs="Times New Roman"/>
        </w:rPr>
        <w:t xml:space="preserve"> Baseline covariates between IAC and non-IAC </w:t>
      </w:r>
      <w:r w:rsidR="00B65CC5">
        <w:rPr>
          <w:rFonts w:ascii="Times New Roman" w:hAnsi="Times New Roman" w:cs="Times New Roman"/>
        </w:rPr>
        <w:t>groups in u</w:t>
      </w:r>
      <w:r w:rsidR="00F83113">
        <w:rPr>
          <w:rFonts w:ascii="Times New Roman" w:hAnsi="Times New Roman" w:cs="Times New Roman"/>
        </w:rPr>
        <w:t>nmatched cohorts and propensity-</w:t>
      </w:r>
      <w:r w:rsidR="00B65CC5">
        <w:rPr>
          <w:rFonts w:ascii="Times New Roman" w:hAnsi="Times New Roman" w:cs="Times New Roman"/>
        </w:rPr>
        <w:t>matched cohorts.</w:t>
      </w:r>
    </w:p>
    <w:p w:rsidR="00B65CC5" w:rsidRDefault="00B65CC5" w:rsidP="00CF5678">
      <w:pPr>
        <w:spacing w:line="480" w:lineRule="auto"/>
        <w:rPr>
          <w:rFonts w:ascii="Times New Roman" w:hAnsi="Times New Roman" w:cs="Times New Roman"/>
        </w:rPr>
      </w:pPr>
      <w:r w:rsidRPr="00B65CC5">
        <w:rPr>
          <w:rFonts w:ascii="Times New Roman" w:hAnsi="Times New Roman" w:cs="Times New Roman"/>
          <w:u w:val="single"/>
        </w:rPr>
        <w:t>Table 2:</w:t>
      </w:r>
      <w:r>
        <w:rPr>
          <w:rFonts w:ascii="Times New Roman" w:hAnsi="Times New Roman" w:cs="Times New Roman"/>
        </w:rPr>
        <w:t xml:space="preserve"> Primary and secondary outcomes </w:t>
      </w:r>
      <w:r w:rsidR="00F83113">
        <w:rPr>
          <w:rFonts w:ascii="Times New Roman" w:hAnsi="Times New Roman" w:cs="Times New Roman"/>
        </w:rPr>
        <w:t>for propensity-matched IAC and non-IAC groups</w:t>
      </w:r>
    </w:p>
    <w:p w:rsidR="00F83113" w:rsidRDefault="00F83113">
      <w:pPr>
        <w:rPr>
          <w:ins w:id="224" w:author="ml f" w:date="2014-11-07T10:34:00Z"/>
          <w:rFonts w:ascii="Times New Roman" w:hAnsi="Times New Roman" w:cs="Times New Roman"/>
        </w:rPr>
      </w:pPr>
      <w:r>
        <w:rPr>
          <w:rFonts w:ascii="Times New Roman" w:hAnsi="Times New Roman" w:cs="Times New Roman"/>
        </w:rPr>
        <w:br w:type="page"/>
      </w:r>
      <w:ins w:id="225" w:author="ml f" w:date="2014-11-07T10:34:00Z">
        <w:r w:rsidR="00F4539D">
          <w:rPr>
            <w:rFonts w:ascii="Times New Roman" w:hAnsi="Times New Roman" w:cs="Times New Roman"/>
          </w:rPr>
          <w:t>Figure 1. Description of Study Design</w:t>
        </w:r>
      </w:ins>
    </w:p>
    <w:p w:rsidR="00F4539D" w:rsidRDefault="00F4539D">
      <w:pPr>
        <w:numPr>
          <w:ins w:id="226" w:author="ml f" w:date="2014-11-07T10:35:00Z"/>
        </w:numPr>
        <w:rPr>
          <w:ins w:id="227" w:author="ml f" w:date="2014-11-07T10:34:00Z"/>
          <w:rFonts w:ascii="Times New Roman" w:hAnsi="Times New Roman" w:cs="Times New Roman"/>
        </w:rPr>
      </w:pPr>
    </w:p>
    <w:p w:rsidR="00F4539D" w:rsidRDefault="00F4539D">
      <w:pPr>
        <w:numPr>
          <w:ins w:id="228" w:author="ml f" w:date="2014-11-07T10:34:00Z"/>
        </w:numPr>
        <w:rPr>
          <w:rFonts w:ascii="Times New Roman" w:hAnsi="Times New Roman" w:cs="Times New Roman"/>
        </w:rPr>
      </w:pPr>
      <w:ins w:id="229" w:author="ml f" w:date="2014-11-07T10:36:00Z">
        <w:r>
          <w:rPr>
            <w:rFonts w:ascii="Times New Roman" w:hAnsi="Times New Roman" w:cs="Times New Roman"/>
            <w:noProof/>
          </w:rPr>
          <w:drawing>
            <wp:inline distT="0" distB="0" distL="0" distR="0">
              <wp:extent cx="5486400" cy="7615555"/>
              <wp:effectExtent l="25400" t="0" r="0" b="0"/>
              <wp:docPr id="2" name="Picture 1" descr="fig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png"/>
                      <pic:cNvPicPr/>
                    </pic:nvPicPr>
                    <pic:blipFill>
                      <a:blip r:embed="rId7"/>
                      <a:stretch>
                        <a:fillRect/>
                      </a:stretch>
                    </pic:blipFill>
                    <pic:spPr>
                      <a:xfrm>
                        <a:off x="0" y="0"/>
                        <a:ext cx="5486400" cy="7615555"/>
                      </a:xfrm>
                      <a:prstGeom prst="rect">
                        <a:avLst/>
                      </a:prstGeom>
                    </pic:spPr>
                  </pic:pic>
                </a:graphicData>
              </a:graphic>
            </wp:inline>
          </w:drawing>
        </w:r>
      </w:ins>
    </w:p>
    <w:p w:rsidR="00763AA3" w:rsidRDefault="00F4539D">
      <w:pPr>
        <w:rPr>
          <w:ins w:id="230" w:author="ml f" w:date="2014-11-07T10:40:00Z"/>
          <w:rFonts w:ascii="Times New Roman" w:hAnsi="Times New Roman" w:cs="Times New Roman"/>
        </w:rPr>
      </w:pPr>
      <w:ins w:id="231" w:author="ml f" w:date="2014-11-07T10:35:00Z">
        <w:r>
          <w:rPr>
            <w:rFonts w:ascii="Times New Roman" w:hAnsi="Times New Roman" w:cs="Times New Roman"/>
          </w:rPr>
          <w:br w:type="page"/>
        </w:r>
      </w:ins>
      <w:ins w:id="232" w:author="ml f" w:date="2014-11-07T10:40:00Z">
        <w:r w:rsidR="00763AA3">
          <w:rPr>
            <w:rFonts w:ascii="Times New Roman" w:hAnsi="Times New Roman" w:cs="Times New Roman"/>
          </w:rPr>
          <w:t xml:space="preserve">Figure 2. </w:t>
        </w:r>
        <w:proofErr w:type="gramStart"/>
        <w:r w:rsidR="00763AA3" w:rsidRPr="003A7ACD">
          <w:t>Propensity score distribution plot comparing initial and matched scores between</w:t>
        </w:r>
        <w:r w:rsidR="00763AA3">
          <w:t xml:space="preserve"> IAC and non-IAC groups.</w:t>
        </w:r>
      </w:ins>
      <w:proofErr w:type="gramEnd"/>
      <w:ins w:id="233" w:author="ml f" w:date="2014-11-07T15:47:00Z">
        <w:r w:rsidR="00EA37B8">
          <w:t xml:space="preserve"> It demonstrates that the propensity matching was </w:t>
        </w:r>
      </w:ins>
      <w:ins w:id="234" w:author="ml f" w:date="2014-11-07T15:48:00Z">
        <w:r w:rsidR="00EA37B8">
          <w:t>successful</w:t>
        </w:r>
      </w:ins>
      <w:ins w:id="235" w:author="ml f" w:date="2014-11-07T15:47:00Z">
        <w:r w:rsidR="00EA37B8">
          <w:t>.</w:t>
        </w:r>
      </w:ins>
    </w:p>
    <w:p w:rsidR="00763AA3" w:rsidRDefault="00763AA3">
      <w:pPr>
        <w:numPr>
          <w:ins w:id="236" w:author="ml f" w:date="2014-11-07T10:40:00Z"/>
        </w:numPr>
        <w:rPr>
          <w:ins w:id="237" w:author="ml f" w:date="2014-11-07T10:40:00Z"/>
          <w:rFonts w:ascii="Times New Roman" w:hAnsi="Times New Roman" w:cs="Times New Roman"/>
        </w:rPr>
      </w:pPr>
    </w:p>
    <w:p w:rsidR="00763AA3" w:rsidRDefault="00EA37B8">
      <w:pPr>
        <w:numPr>
          <w:ins w:id="238" w:author="ml f" w:date="2014-11-07T10:40:00Z"/>
        </w:numPr>
        <w:rPr>
          <w:ins w:id="239" w:author="ml f" w:date="2014-11-07T10:39:00Z"/>
          <w:rFonts w:ascii="Times New Roman" w:hAnsi="Times New Roman" w:cs="Times New Roman"/>
        </w:rPr>
      </w:pPr>
      <w:ins w:id="240" w:author="ml f" w:date="2014-11-07T15:48:00Z">
        <w:r>
          <w:rPr>
            <w:rFonts w:ascii="Times New Roman" w:hAnsi="Times New Roman" w:cs="Times New Roman"/>
            <w:noProof/>
          </w:rPr>
          <w:drawing>
            <wp:inline distT="0" distB="0" distL="0" distR="0">
              <wp:extent cx="5486400" cy="3799840"/>
              <wp:effectExtent l="25400" t="0" r="0" b="0"/>
              <wp:docPr id="5" name="Picture 4" descr="ps_dist_comp.gn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_dist_comp.gnp"/>
                      <pic:cNvPicPr/>
                    </pic:nvPicPr>
                    <pic:blipFill>
                      <a:blip r:embed="rId8"/>
                      <a:stretch>
                        <a:fillRect/>
                      </a:stretch>
                    </pic:blipFill>
                    <pic:spPr>
                      <a:xfrm>
                        <a:off x="0" y="0"/>
                        <a:ext cx="5486400" cy="3799840"/>
                      </a:xfrm>
                      <a:prstGeom prst="rect">
                        <a:avLst/>
                      </a:prstGeom>
                    </pic:spPr>
                  </pic:pic>
                </a:graphicData>
              </a:graphic>
            </wp:inline>
          </w:drawing>
        </w:r>
      </w:ins>
    </w:p>
    <w:p w:rsidR="00763AA3" w:rsidRDefault="00763AA3">
      <w:pPr>
        <w:rPr>
          <w:ins w:id="241" w:author="ml f" w:date="2014-11-07T10:40:00Z"/>
          <w:rFonts w:ascii="Times New Roman" w:hAnsi="Times New Roman" w:cs="Times New Roman"/>
        </w:rPr>
      </w:pPr>
      <w:ins w:id="242" w:author="ml f" w:date="2014-11-07T10:40:00Z">
        <w:r>
          <w:rPr>
            <w:rFonts w:ascii="Times New Roman" w:hAnsi="Times New Roman" w:cs="Times New Roman"/>
          </w:rPr>
          <w:br w:type="page"/>
        </w:r>
      </w:ins>
    </w:p>
    <w:p w:rsidR="00F83113" w:rsidRPr="00F4539D" w:rsidDel="00F4539D" w:rsidRDefault="00F83113" w:rsidP="00CF5678">
      <w:pPr>
        <w:numPr>
          <w:ins w:id="243" w:author="ml f" w:date="2014-11-07T10:39:00Z"/>
        </w:numPr>
        <w:spacing w:line="480" w:lineRule="auto"/>
        <w:rPr>
          <w:del w:id="244" w:author="ml f" w:date="2014-11-07T10:33:00Z"/>
          <w:rFonts w:ascii="Times New Roman" w:hAnsi="Times New Roman" w:cs="Times New Roman"/>
          <w:rPrChange w:id="245" w:author="ml f" w:date="2014-11-07T10:35:00Z">
            <w:rPr>
              <w:del w:id="246" w:author="ml f" w:date="2014-11-07T10:33:00Z"/>
              <w:rFonts w:ascii="Times New Roman" w:hAnsi="Times New Roman" w:cs="Times New Roman"/>
              <w:u w:val="single"/>
            </w:rPr>
          </w:rPrChange>
        </w:rPr>
      </w:pPr>
      <w:del w:id="247" w:author="ml f" w:date="2014-11-07T10:33:00Z">
        <w:r w:rsidDel="00F4539D">
          <w:rPr>
            <w:rFonts w:ascii="Times New Roman" w:hAnsi="Times New Roman" w:cs="Times New Roman"/>
          </w:rPr>
          <w:delText xml:space="preserve">Figure 1. </w:delText>
        </w:r>
        <w:r w:rsidDel="00F4539D">
          <w:delText>ROC curve for propensity for IAC placement in mechanically ventilated patients who did not require vasopressor support.</w:delText>
        </w:r>
      </w:del>
    </w:p>
    <w:p w:rsidR="00F83113" w:rsidDel="00F4539D" w:rsidRDefault="00F83113" w:rsidP="00CF5678">
      <w:pPr>
        <w:spacing w:line="480" w:lineRule="auto"/>
        <w:rPr>
          <w:del w:id="248" w:author="ml f" w:date="2014-11-07T10:33:00Z"/>
          <w:rFonts w:ascii="Times New Roman" w:hAnsi="Times New Roman" w:cs="Times New Roman"/>
        </w:rPr>
      </w:pPr>
      <w:del w:id="249" w:author="ml f" w:date="2014-11-07T10:33:00Z">
        <w:r w:rsidDel="00F4539D">
          <w:rPr>
            <w:noProof/>
          </w:rPr>
          <w:drawing>
            <wp:inline distT="0" distB="0" distL="0" distR="0">
              <wp:extent cx="5486400" cy="3989705"/>
              <wp:effectExtent l="0" t="0" r="0" b="0"/>
              <wp:docPr id="3" name="Picture 2" descr="mv_cohort_au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mv_cohort_auc.png"/>
                      <pic:cNvPicPr>
                        <a:picLocks noChangeAspect="1"/>
                      </pic:cNvPicPr>
                    </pic:nvPicPr>
                    <pic:blipFill>
                      <a:blip r:embed="rId9"/>
                      <a:stretch>
                        <a:fillRect/>
                      </a:stretch>
                    </pic:blipFill>
                    <pic:spPr>
                      <a:xfrm>
                        <a:off x="0" y="0"/>
                        <a:ext cx="5486400" cy="3989705"/>
                      </a:xfrm>
                      <a:prstGeom prst="rect">
                        <a:avLst/>
                      </a:prstGeom>
                    </pic:spPr>
                  </pic:pic>
                </a:graphicData>
              </a:graphic>
            </wp:inline>
          </w:drawing>
        </w:r>
      </w:del>
    </w:p>
    <w:p w:rsidR="00F83113" w:rsidDel="00F4539D" w:rsidRDefault="00F83113" w:rsidP="00CF5678">
      <w:pPr>
        <w:spacing w:line="480" w:lineRule="auto"/>
        <w:rPr>
          <w:del w:id="250" w:author="ml f" w:date="2014-11-07T10:33:00Z"/>
          <w:rFonts w:ascii="Times New Roman" w:hAnsi="Times New Roman" w:cs="Times New Roman"/>
        </w:rPr>
      </w:pPr>
    </w:p>
    <w:p w:rsidR="00F83113" w:rsidDel="00F4539D" w:rsidRDefault="00F83113" w:rsidP="00CF5678">
      <w:pPr>
        <w:spacing w:line="480" w:lineRule="auto"/>
        <w:rPr>
          <w:del w:id="251" w:author="ml f" w:date="2014-11-07T10:33:00Z"/>
          <w:rFonts w:ascii="Times New Roman" w:hAnsi="Times New Roman" w:cs="Times New Roman"/>
        </w:rPr>
      </w:pPr>
    </w:p>
    <w:p w:rsidR="00F83113" w:rsidRDefault="00F83113">
      <w:pPr>
        <w:rPr>
          <w:rFonts w:ascii="Times New Roman" w:hAnsi="Times New Roman" w:cs="Times New Roman"/>
        </w:rPr>
      </w:pPr>
      <w:del w:id="252" w:author="ml f" w:date="2014-11-07T10:33:00Z">
        <w:r w:rsidDel="00F4539D">
          <w:rPr>
            <w:rFonts w:ascii="Times New Roman" w:hAnsi="Times New Roman" w:cs="Times New Roman"/>
          </w:rPr>
          <w:br w:type="page"/>
        </w:r>
      </w:del>
    </w:p>
    <w:p w:rsidR="00F83113" w:rsidRDefault="00F83113" w:rsidP="00CF5678">
      <w:pPr>
        <w:spacing w:line="480" w:lineRule="auto"/>
        <w:rPr>
          <w:rFonts w:ascii="Times New Roman" w:hAnsi="Times New Roman" w:cs="Times New Roman"/>
        </w:rPr>
      </w:pPr>
      <w:r>
        <w:rPr>
          <w:rFonts w:ascii="Times New Roman" w:hAnsi="Times New Roman" w:cs="Times New Roman"/>
        </w:rPr>
        <w:t xml:space="preserve">Figure </w:t>
      </w:r>
      <w:ins w:id="253" w:author="ml f" w:date="2014-11-07T10:39:00Z">
        <w:r w:rsidR="00763AA3">
          <w:rPr>
            <w:rFonts w:ascii="Times New Roman" w:hAnsi="Times New Roman" w:cs="Times New Roman"/>
          </w:rPr>
          <w:t>3</w:t>
        </w:r>
      </w:ins>
      <w:del w:id="254" w:author="ml f" w:date="2014-11-07T10:39:00Z">
        <w:r w:rsidDel="00763AA3">
          <w:rPr>
            <w:rFonts w:ascii="Times New Roman" w:hAnsi="Times New Roman" w:cs="Times New Roman"/>
          </w:rPr>
          <w:delText>2</w:delText>
        </w:r>
      </w:del>
      <w:r>
        <w:rPr>
          <w:rFonts w:ascii="Times New Roman" w:hAnsi="Times New Roman" w:cs="Times New Roman"/>
        </w:rPr>
        <w:t>.</w:t>
      </w:r>
      <w:r w:rsidRPr="00F83113">
        <w:t xml:space="preserve"> </w:t>
      </w:r>
      <w:proofErr w:type="gramStart"/>
      <w:r>
        <w:t>Kaplan-Meier curve of mortality in the propensity-matched IAC and non-IAC groups.</w:t>
      </w:r>
      <w:proofErr w:type="gramEnd"/>
    </w:p>
    <w:p w:rsidR="00F83113" w:rsidRDefault="00F83113" w:rsidP="00CF5678">
      <w:pPr>
        <w:spacing w:line="480" w:lineRule="auto"/>
        <w:rPr>
          <w:rFonts w:ascii="Times New Roman" w:hAnsi="Times New Roman" w:cs="Times New Roman"/>
        </w:rPr>
      </w:pPr>
      <w:r>
        <w:rPr>
          <w:noProof/>
        </w:rPr>
        <w:drawing>
          <wp:inline distT="0" distB="0" distL="0" distR="0">
            <wp:extent cx="4921433" cy="3579037"/>
            <wp:effectExtent l="25400" t="0" r="6167" b="0"/>
            <wp:docPr id="4" name="Picture 3" descr="surve_m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surve_mv.png"/>
                    <pic:cNvPicPr>
                      <a:picLocks noChangeAspect="1"/>
                    </pic:cNvPicPr>
                  </pic:nvPicPr>
                  <pic:blipFill>
                    <a:blip r:embed="rId10"/>
                    <a:stretch>
                      <a:fillRect/>
                    </a:stretch>
                  </pic:blipFill>
                  <pic:spPr>
                    <a:xfrm>
                      <a:off x="0" y="0"/>
                      <a:ext cx="4921433" cy="3579037"/>
                    </a:xfrm>
                    <a:prstGeom prst="rect">
                      <a:avLst/>
                    </a:prstGeom>
                  </pic:spPr>
                </pic:pic>
              </a:graphicData>
            </a:graphic>
          </wp:inline>
        </w:drawing>
      </w:r>
    </w:p>
    <w:p w:rsidR="00F83113" w:rsidRDefault="00F83113" w:rsidP="00CF5678">
      <w:pPr>
        <w:spacing w:line="480" w:lineRule="auto"/>
        <w:rPr>
          <w:rFonts w:ascii="Times New Roman" w:hAnsi="Times New Roman" w:cs="Times New Roman"/>
        </w:rPr>
      </w:pPr>
    </w:p>
    <w:p w:rsidR="00F83113" w:rsidRDefault="00F83113">
      <w:pPr>
        <w:rPr>
          <w:rFonts w:ascii="Times New Roman" w:hAnsi="Times New Roman" w:cs="Times New Roman"/>
        </w:rPr>
      </w:pPr>
      <w:r>
        <w:rPr>
          <w:rFonts w:ascii="Times New Roman" w:hAnsi="Times New Roman" w:cs="Times New Roman"/>
        </w:rPr>
        <w:br w:type="page"/>
      </w:r>
    </w:p>
    <w:p w:rsidR="00F83113" w:rsidRDefault="00F83113" w:rsidP="00F83113">
      <w:pPr>
        <w:spacing w:line="480" w:lineRule="auto"/>
        <w:rPr>
          <w:rFonts w:ascii="Times New Roman" w:hAnsi="Times New Roman" w:cs="Times New Roman"/>
        </w:rPr>
      </w:pPr>
      <w:r w:rsidRPr="00F83113">
        <w:rPr>
          <w:rFonts w:ascii="Times New Roman" w:hAnsi="Times New Roman" w:cs="Times New Roman"/>
        </w:rPr>
        <w:t xml:space="preserve">Table 1: Baseline covariates between IAC and non-IAC groups in unmatched and </w:t>
      </w:r>
      <w:proofErr w:type="gramStart"/>
      <w:r w:rsidRPr="00F83113">
        <w:rPr>
          <w:rFonts w:ascii="Times New Roman" w:hAnsi="Times New Roman" w:cs="Times New Roman"/>
        </w:rPr>
        <w:t>propensity matched</w:t>
      </w:r>
      <w:proofErr w:type="gramEnd"/>
      <w:r w:rsidRPr="00F83113">
        <w:rPr>
          <w:rFonts w:ascii="Times New Roman" w:hAnsi="Times New Roman" w:cs="Times New Roman"/>
        </w:rPr>
        <w:t xml:space="preserve"> cohorts.</w:t>
      </w:r>
      <w:ins w:id="255" w:author="ml f" w:date="2014-11-07T18:36:00Z">
        <w:r w:rsidR="0015167D">
          <w:rPr>
            <w:rFonts w:ascii="Times New Roman" w:hAnsi="Times New Roman" w:cs="Times New Roman"/>
          </w:rPr>
          <w:t xml:space="preserve"> For continuous variables, the median and Inter-</w:t>
        </w:r>
      </w:ins>
      <w:ins w:id="256" w:author="ml f" w:date="2014-11-07T18:37:00Z">
        <w:r w:rsidR="0015167D">
          <w:rPr>
            <w:rFonts w:ascii="Times New Roman" w:hAnsi="Times New Roman" w:cs="Times New Roman"/>
          </w:rPr>
          <w:t>Quartile-Range (IQR) were reported.</w:t>
        </w:r>
      </w:ins>
      <w:ins w:id="257" w:author="ml f" w:date="2014-11-07T18:36:00Z">
        <w:r w:rsidR="0015167D">
          <w:rPr>
            <w:rFonts w:ascii="Times New Roman" w:hAnsi="Times New Roman" w:cs="Times New Roman"/>
          </w:rPr>
          <w:t xml:space="preserve"> </w:t>
        </w:r>
      </w:ins>
    </w:p>
    <w:tbl>
      <w:tblPr>
        <w:tblStyle w:val="TableGrid"/>
        <w:tblW w:w="0" w:type="auto"/>
        <w:tblLook w:val="04A0"/>
      </w:tblPr>
      <w:tblGrid>
        <w:gridCol w:w="1265"/>
        <w:gridCol w:w="1265"/>
        <w:gridCol w:w="1265"/>
        <w:gridCol w:w="1265"/>
        <w:gridCol w:w="1265"/>
        <w:gridCol w:w="1265"/>
        <w:gridCol w:w="1266"/>
      </w:tblGrid>
      <w:tr w:rsidR="00F83113" w:rsidDel="000E7494">
        <w:trPr>
          <w:del w:id="258" w:author="ml f" w:date="2014-11-07T16:27:00Z"/>
        </w:trPr>
        <w:tc>
          <w:tcPr>
            <w:tcW w:w="1265" w:type="dxa"/>
          </w:tcPr>
          <w:p w:rsidR="00F83113" w:rsidDel="000E7494" w:rsidRDefault="00F83113" w:rsidP="00F83113">
            <w:pPr>
              <w:spacing w:line="480" w:lineRule="auto"/>
              <w:jc w:val="center"/>
              <w:rPr>
                <w:del w:id="259" w:author="ml f" w:date="2014-11-07T16:27:00Z"/>
                <w:rFonts w:ascii="Times New Roman" w:hAnsi="Times New Roman" w:cs="Times New Roman"/>
              </w:rPr>
            </w:pPr>
            <w:del w:id="260" w:author="ml f" w:date="2014-11-07T16:27:00Z">
              <w:r w:rsidDel="000E7494">
                <w:rPr>
                  <w:rFonts w:ascii="Times New Roman" w:hAnsi="Times New Roman" w:cs="Times New Roman"/>
                </w:rPr>
                <w:delText>Variable</w:delText>
              </w:r>
            </w:del>
          </w:p>
        </w:tc>
        <w:tc>
          <w:tcPr>
            <w:tcW w:w="3795" w:type="dxa"/>
            <w:gridSpan w:val="3"/>
          </w:tcPr>
          <w:p w:rsidR="00F83113" w:rsidDel="000E7494" w:rsidRDefault="00F83113" w:rsidP="00F83113">
            <w:pPr>
              <w:spacing w:line="480" w:lineRule="auto"/>
              <w:jc w:val="center"/>
              <w:rPr>
                <w:del w:id="261" w:author="ml f" w:date="2014-11-07T16:27:00Z"/>
                <w:rFonts w:ascii="Times New Roman" w:hAnsi="Times New Roman" w:cs="Times New Roman"/>
              </w:rPr>
            </w:pPr>
            <w:del w:id="262" w:author="ml f" w:date="2014-11-07T16:27:00Z">
              <w:r w:rsidDel="000E7494">
                <w:rPr>
                  <w:rFonts w:ascii="Times New Roman" w:hAnsi="Times New Roman" w:cs="Times New Roman"/>
                </w:rPr>
                <w:delText>Unmatched cohort</w:delText>
              </w:r>
            </w:del>
          </w:p>
        </w:tc>
        <w:tc>
          <w:tcPr>
            <w:tcW w:w="3796" w:type="dxa"/>
            <w:gridSpan w:val="3"/>
          </w:tcPr>
          <w:p w:rsidR="00F83113" w:rsidDel="000E7494" w:rsidRDefault="00F83113" w:rsidP="00F83113">
            <w:pPr>
              <w:spacing w:line="480" w:lineRule="auto"/>
              <w:jc w:val="center"/>
              <w:rPr>
                <w:del w:id="263" w:author="ml f" w:date="2014-11-07T16:27:00Z"/>
                <w:rFonts w:ascii="Times New Roman" w:hAnsi="Times New Roman" w:cs="Times New Roman"/>
              </w:rPr>
            </w:pPr>
            <w:del w:id="264" w:author="ml f" w:date="2014-11-07T16:27:00Z">
              <w:r w:rsidDel="000E7494">
                <w:rPr>
                  <w:rFonts w:ascii="Times New Roman" w:hAnsi="Times New Roman" w:cs="Times New Roman"/>
                </w:rPr>
                <w:delText>Propensity-matched cohort</w:delText>
              </w:r>
            </w:del>
          </w:p>
        </w:tc>
      </w:tr>
      <w:tr w:rsidR="00F83113" w:rsidDel="000E7494">
        <w:trPr>
          <w:del w:id="265" w:author="ml f" w:date="2014-11-07T16:27:00Z"/>
        </w:trPr>
        <w:tc>
          <w:tcPr>
            <w:tcW w:w="1265" w:type="dxa"/>
          </w:tcPr>
          <w:p w:rsidR="00F83113" w:rsidDel="000E7494" w:rsidRDefault="00F83113" w:rsidP="00F83113">
            <w:pPr>
              <w:spacing w:line="480" w:lineRule="auto"/>
              <w:rPr>
                <w:del w:id="266" w:author="ml f" w:date="2014-11-07T16:27:00Z"/>
                <w:rFonts w:ascii="Times New Roman" w:hAnsi="Times New Roman" w:cs="Times New Roman"/>
              </w:rPr>
            </w:pPr>
          </w:p>
        </w:tc>
        <w:tc>
          <w:tcPr>
            <w:tcW w:w="1265" w:type="dxa"/>
          </w:tcPr>
          <w:p w:rsidR="00F83113" w:rsidDel="000E7494" w:rsidRDefault="00F83113" w:rsidP="00F83113">
            <w:pPr>
              <w:spacing w:line="480" w:lineRule="auto"/>
              <w:rPr>
                <w:del w:id="267" w:author="ml f" w:date="2014-11-07T16:27:00Z"/>
                <w:rFonts w:ascii="Times New Roman" w:hAnsi="Times New Roman" w:cs="Times New Roman"/>
              </w:rPr>
            </w:pPr>
            <w:del w:id="268" w:author="ml f" w:date="2014-11-07T16:27:00Z">
              <w:r w:rsidDel="000E7494">
                <w:rPr>
                  <w:rFonts w:ascii="Times New Roman" w:hAnsi="Times New Roman" w:cs="Times New Roman"/>
                </w:rPr>
                <w:delText>IAC</w:delText>
              </w:r>
            </w:del>
          </w:p>
        </w:tc>
        <w:tc>
          <w:tcPr>
            <w:tcW w:w="1265" w:type="dxa"/>
          </w:tcPr>
          <w:p w:rsidR="00F83113" w:rsidDel="000E7494" w:rsidRDefault="00F83113" w:rsidP="00F83113">
            <w:pPr>
              <w:spacing w:line="480" w:lineRule="auto"/>
              <w:rPr>
                <w:del w:id="269" w:author="ml f" w:date="2014-11-07T16:27:00Z"/>
                <w:rFonts w:ascii="Times New Roman" w:hAnsi="Times New Roman" w:cs="Times New Roman"/>
              </w:rPr>
            </w:pPr>
            <w:del w:id="270" w:author="ml f" w:date="2014-11-07T16:27:00Z">
              <w:r w:rsidDel="000E7494">
                <w:rPr>
                  <w:rFonts w:ascii="Times New Roman" w:hAnsi="Times New Roman" w:cs="Times New Roman"/>
                </w:rPr>
                <w:delText>Non-IAC</w:delText>
              </w:r>
            </w:del>
          </w:p>
        </w:tc>
        <w:tc>
          <w:tcPr>
            <w:tcW w:w="1265" w:type="dxa"/>
          </w:tcPr>
          <w:p w:rsidR="00F83113" w:rsidDel="000E7494" w:rsidRDefault="00F83113" w:rsidP="00F83113">
            <w:pPr>
              <w:spacing w:line="480" w:lineRule="auto"/>
              <w:rPr>
                <w:del w:id="271" w:author="ml f" w:date="2014-11-07T16:27:00Z"/>
                <w:rFonts w:ascii="Times New Roman" w:hAnsi="Times New Roman" w:cs="Times New Roman"/>
              </w:rPr>
            </w:pPr>
            <w:del w:id="272" w:author="ml f" w:date="2014-11-07T16:27:00Z">
              <w:r w:rsidDel="000E7494">
                <w:rPr>
                  <w:rFonts w:ascii="Times New Roman" w:hAnsi="Times New Roman" w:cs="Times New Roman"/>
                </w:rPr>
                <w:delText>p-value</w:delText>
              </w:r>
            </w:del>
          </w:p>
        </w:tc>
        <w:tc>
          <w:tcPr>
            <w:tcW w:w="1265" w:type="dxa"/>
          </w:tcPr>
          <w:p w:rsidR="00F83113" w:rsidDel="000E7494" w:rsidRDefault="00F83113" w:rsidP="00F83113">
            <w:pPr>
              <w:spacing w:line="480" w:lineRule="auto"/>
              <w:rPr>
                <w:del w:id="273" w:author="ml f" w:date="2014-11-07T16:27:00Z"/>
                <w:rFonts w:ascii="Times New Roman" w:hAnsi="Times New Roman" w:cs="Times New Roman"/>
              </w:rPr>
            </w:pPr>
            <w:del w:id="274" w:author="ml f" w:date="2014-11-07T16:27:00Z">
              <w:r w:rsidDel="000E7494">
                <w:rPr>
                  <w:rFonts w:ascii="Times New Roman" w:hAnsi="Times New Roman" w:cs="Times New Roman"/>
                </w:rPr>
                <w:delText>IAC</w:delText>
              </w:r>
            </w:del>
          </w:p>
        </w:tc>
        <w:tc>
          <w:tcPr>
            <w:tcW w:w="1265" w:type="dxa"/>
          </w:tcPr>
          <w:p w:rsidR="00F83113" w:rsidDel="000E7494" w:rsidRDefault="00F83113" w:rsidP="00F83113">
            <w:pPr>
              <w:spacing w:line="480" w:lineRule="auto"/>
              <w:rPr>
                <w:del w:id="275" w:author="ml f" w:date="2014-11-07T16:27:00Z"/>
                <w:rFonts w:ascii="Times New Roman" w:hAnsi="Times New Roman" w:cs="Times New Roman"/>
              </w:rPr>
            </w:pPr>
            <w:del w:id="276" w:author="ml f" w:date="2014-11-07T16:27:00Z">
              <w:r w:rsidDel="000E7494">
                <w:rPr>
                  <w:rFonts w:ascii="Times New Roman" w:hAnsi="Times New Roman" w:cs="Times New Roman"/>
                </w:rPr>
                <w:delText>Non-IAC</w:delText>
              </w:r>
            </w:del>
          </w:p>
        </w:tc>
        <w:tc>
          <w:tcPr>
            <w:tcW w:w="1266" w:type="dxa"/>
          </w:tcPr>
          <w:p w:rsidR="00F83113" w:rsidDel="000E7494" w:rsidRDefault="00F83113" w:rsidP="00F83113">
            <w:pPr>
              <w:spacing w:line="480" w:lineRule="auto"/>
              <w:rPr>
                <w:del w:id="277" w:author="ml f" w:date="2014-11-07T16:27:00Z"/>
                <w:rFonts w:ascii="Times New Roman" w:hAnsi="Times New Roman" w:cs="Times New Roman"/>
              </w:rPr>
            </w:pPr>
            <w:del w:id="278" w:author="ml f" w:date="2014-11-07T16:27:00Z">
              <w:r w:rsidDel="000E7494">
                <w:rPr>
                  <w:rFonts w:ascii="Times New Roman" w:hAnsi="Times New Roman" w:cs="Times New Roman"/>
                </w:rPr>
                <w:delText>p-value</w:delText>
              </w:r>
            </w:del>
          </w:p>
        </w:tc>
      </w:tr>
      <w:tr w:rsidR="00F83113" w:rsidDel="000E7494">
        <w:trPr>
          <w:del w:id="279" w:author="ml f" w:date="2014-11-07T16:27:00Z"/>
        </w:trPr>
        <w:tc>
          <w:tcPr>
            <w:tcW w:w="1265" w:type="dxa"/>
          </w:tcPr>
          <w:p w:rsidR="00F83113" w:rsidDel="000E7494" w:rsidRDefault="00F83113" w:rsidP="00F83113">
            <w:pPr>
              <w:spacing w:line="480" w:lineRule="auto"/>
              <w:rPr>
                <w:del w:id="280" w:author="ml f" w:date="2014-11-07T16:27:00Z"/>
                <w:rFonts w:ascii="Times New Roman" w:hAnsi="Times New Roman" w:cs="Times New Roman"/>
              </w:rPr>
            </w:pPr>
          </w:p>
        </w:tc>
        <w:tc>
          <w:tcPr>
            <w:tcW w:w="1265" w:type="dxa"/>
          </w:tcPr>
          <w:p w:rsidR="00F83113" w:rsidDel="000E7494" w:rsidRDefault="00F83113" w:rsidP="00F83113">
            <w:pPr>
              <w:spacing w:line="480" w:lineRule="auto"/>
              <w:rPr>
                <w:del w:id="281" w:author="ml f" w:date="2014-11-07T16:27:00Z"/>
                <w:rFonts w:ascii="Times New Roman" w:hAnsi="Times New Roman" w:cs="Times New Roman"/>
              </w:rPr>
            </w:pPr>
          </w:p>
        </w:tc>
        <w:tc>
          <w:tcPr>
            <w:tcW w:w="1265" w:type="dxa"/>
          </w:tcPr>
          <w:p w:rsidR="00F83113" w:rsidDel="000E7494" w:rsidRDefault="00F83113" w:rsidP="00F83113">
            <w:pPr>
              <w:spacing w:line="480" w:lineRule="auto"/>
              <w:rPr>
                <w:del w:id="282" w:author="ml f" w:date="2014-11-07T16:27:00Z"/>
                <w:rFonts w:ascii="Times New Roman" w:hAnsi="Times New Roman" w:cs="Times New Roman"/>
              </w:rPr>
            </w:pPr>
          </w:p>
        </w:tc>
        <w:tc>
          <w:tcPr>
            <w:tcW w:w="1265" w:type="dxa"/>
          </w:tcPr>
          <w:p w:rsidR="00F83113" w:rsidDel="000E7494" w:rsidRDefault="00F83113" w:rsidP="00F83113">
            <w:pPr>
              <w:spacing w:line="480" w:lineRule="auto"/>
              <w:rPr>
                <w:del w:id="283" w:author="ml f" w:date="2014-11-07T16:27:00Z"/>
                <w:rFonts w:ascii="Times New Roman" w:hAnsi="Times New Roman" w:cs="Times New Roman"/>
              </w:rPr>
            </w:pPr>
          </w:p>
        </w:tc>
        <w:tc>
          <w:tcPr>
            <w:tcW w:w="1265" w:type="dxa"/>
          </w:tcPr>
          <w:p w:rsidR="00F83113" w:rsidDel="000E7494" w:rsidRDefault="00F83113" w:rsidP="00F83113">
            <w:pPr>
              <w:spacing w:line="480" w:lineRule="auto"/>
              <w:rPr>
                <w:del w:id="284" w:author="ml f" w:date="2014-11-07T16:27:00Z"/>
                <w:rFonts w:ascii="Times New Roman" w:hAnsi="Times New Roman" w:cs="Times New Roman"/>
              </w:rPr>
            </w:pPr>
          </w:p>
        </w:tc>
        <w:tc>
          <w:tcPr>
            <w:tcW w:w="1265" w:type="dxa"/>
          </w:tcPr>
          <w:p w:rsidR="00F83113" w:rsidDel="000E7494" w:rsidRDefault="00F83113" w:rsidP="00F83113">
            <w:pPr>
              <w:spacing w:line="480" w:lineRule="auto"/>
              <w:rPr>
                <w:del w:id="285" w:author="ml f" w:date="2014-11-07T16:27:00Z"/>
                <w:rFonts w:ascii="Times New Roman" w:hAnsi="Times New Roman" w:cs="Times New Roman"/>
              </w:rPr>
            </w:pPr>
          </w:p>
        </w:tc>
        <w:tc>
          <w:tcPr>
            <w:tcW w:w="1266" w:type="dxa"/>
          </w:tcPr>
          <w:p w:rsidR="00F83113" w:rsidDel="000E7494" w:rsidRDefault="00F83113" w:rsidP="00F83113">
            <w:pPr>
              <w:spacing w:line="480" w:lineRule="auto"/>
              <w:rPr>
                <w:del w:id="286" w:author="ml f" w:date="2014-11-07T16:27:00Z"/>
                <w:rFonts w:ascii="Times New Roman" w:hAnsi="Times New Roman" w:cs="Times New Roman"/>
              </w:rPr>
            </w:pPr>
          </w:p>
        </w:tc>
      </w:tr>
      <w:tr w:rsidR="00F83113" w:rsidDel="000E7494">
        <w:trPr>
          <w:del w:id="287" w:author="ml f" w:date="2014-11-07T16:27:00Z"/>
        </w:trPr>
        <w:tc>
          <w:tcPr>
            <w:tcW w:w="1265" w:type="dxa"/>
          </w:tcPr>
          <w:p w:rsidR="00F83113" w:rsidDel="000E7494" w:rsidRDefault="00F83113" w:rsidP="00F83113">
            <w:pPr>
              <w:spacing w:line="480" w:lineRule="auto"/>
              <w:rPr>
                <w:del w:id="288" w:author="ml f" w:date="2014-11-07T16:27:00Z"/>
                <w:rFonts w:ascii="Times New Roman" w:hAnsi="Times New Roman" w:cs="Times New Roman"/>
              </w:rPr>
            </w:pPr>
          </w:p>
        </w:tc>
        <w:tc>
          <w:tcPr>
            <w:tcW w:w="1265" w:type="dxa"/>
          </w:tcPr>
          <w:p w:rsidR="00F83113" w:rsidDel="000E7494" w:rsidRDefault="00F83113" w:rsidP="00F83113">
            <w:pPr>
              <w:spacing w:line="480" w:lineRule="auto"/>
              <w:rPr>
                <w:del w:id="289" w:author="ml f" w:date="2014-11-07T16:27:00Z"/>
                <w:rFonts w:ascii="Times New Roman" w:hAnsi="Times New Roman" w:cs="Times New Roman"/>
              </w:rPr>
            </w:pPr>
          </w:p>
        </w:tc>
        <w:tc>
          <w:tcPr>
            <w:tcW w:w="1265" w:type="dxa"/>
          </w:tcPr>
          <w:p w:rsidR="00F83113" w:rsidDel="000E7494" w:rsidRDefault="00F83113" w:rsidP="00F83113">
            <w:pPr>
              <w:spacing w:line="480" w:lineRule="auto"/>
              <w:rPr>
                <w:del w:id="290" w:author="ml f" w:date="2014-11-07T16:27:00Z"/>
                <w:rFonts w:ascii="Times New Roman" w:hAnsi="Times New Roman" w:cs="Times New Roman"/>
              </w:rPr>
            </w:pPr>
          </w:p>
        </w:tc>
        <w:tc>
          <w:tcPr>
            <w:tcW w:w="1265" w:type="dxa"/>
          </w:tcPr>
          <w:p w:rsidR="00F83113" w:rsidDel="000E7494" w:rsidRDefault="00F83113" w:rsidP="00F83113">
            <w:pPr>
              <w:spacing w:line="480" w:lineRule="auto"/>
              <w:rPr>
                <w:del w:id="291" w:author="ml f" w:date="2014-11-07T16:27:00Z"/>
                <w:rFonts w:ascii="Times New Roman" w:hAnsi="Times New Roman" w:cs="Times New Roman"/>
              </w:rPr>
            </w:pPr>
          </w:p>
        </w:tc>
        <w:tc>
          <w:tcPr>
            <w:tcW w:w="1265" w:type="dxa"/>
          </w:tcPr>
          <w:p w:rsidR="00F83113" w:rsidDel="000E7494" w:rsidRDefault="00F83113" w:rsidP="00F83113">
            <w:pPr>
              <w:spacing w:line="480" w:lineRule="auto"/>
              <w:rPr>
                <w:del w:id="292" w:author="ml f" w:date="2014-11-07T16:27:00Z"/>
                <w:rFonts w:ascii="Times New Roman" w:hAnsi="Times New Roman" w:cs="Times New Roman"/>
              </w:rPr>
            </w:pPr>
          </w:p>
        </w:tc>
        <w:tc>
          <w:tcPr>
            <w:tcW w:w="1265" w:type="dxa"/>
          </w:tcPr>
          <w:p w:rsidR="00F83113" w:rsidDel="000E7494" w:rsidRDefault="00F83113" w:rsidP="00F83113">
            <w:pPr>
              <w:spacing w:line="480" w:lineRule="auto"/>
              <w:rPr>
                <w:del w:id="293" w:author="ml f" w:date="2014-11-07T16:27:00Z"/>
                <w:rFonts w:ascii="Times New Roman" w:hAnsi="Times New Roman" w:cs="Times New Roman"/>
              </w:rPr>
            </w:pPr>
          </w:p>
        </w:tc>
        <w:tc>
          <w:tcPr>
            <w:tcW w:w="1266" w:type="dxa"/>
          </w:tcPr>
          <w:p w:rsidR="00F83113" w:rsidDel="000E7494" w:rsidRDefault="00F83113" w:rsidP="00F83113">
            <w:pPr>
              <w:spacing w:line="480" w:lineRule="auto"/>
              <w:rPr>
                <w:del w:id="294" w:author="ml f" w:date="2014-11-07T16:27:00Z"/>
                <w:rFonts w:ascii="Times New Roman" w:hAnsi="Times New Roman" w:cs="Times New Roman"/>
              </w:rPr>
            </w:pPr>
          </w:p>
        </w:tc>
      </w:tr>
    </w:tbl>
    <w:tbl>
      <w:tblPr>
        <w:tblW w:w="10120" w:type="dxa"/>
        <w:tblInd w:w="92" w:type="dxa"/>
        <w:tblLook w:val="0000"/>
      </w:tblPr>
      <w:tblGrid>
        <w:gridCol w:w="1438"/>
        <w:gridCol w:w="1651"/>
        <w:gridCol w:w="1647"/>
        <w:gridCol w:w="1077"/>
        <w:gridCol w:w="1822"/>
        <w:gridCol w:w="1647"/>
        <w:gridCol w:w="838"/>
      </w:tblGrid>
      <w:tr w:rsidR="00A872B5" w:rsidRPr="00A872B5">
        <w:trPr>
          <w:trHeight w:val="340"/>
          <w:ins w:id="295" w:author="ml f" w:date="2014-11-07T19:05:00Z"/>
        </w:trPr>
        <w:tc>
          <w:tcPr>
            <w:tcW w:w="1440" w:type="dxa"/>
            <w:vMerge w:val="restart"/>
            <w:tcBorders>
              <w:top w:val="single" w:sz="4" w:space="0" w:color="auto"/>
              <w:left w:val="single" w:sz="4" w:space="0" w:color="auto"/>
              <w:bottom w:val="double" w:sz="6" w:space="0" w:color="000000"/>
              <w:right w:val="single" w:sz="4" w:space="0" w:color="auto"/>
            </w:tcBorders>
            <w:shd w:val="clear" w:color="auto" w:fill="auto"/>
            <w:vAlign w:val="bottom"/>
          </w:tcPr>
          <w:p w:rsidR="00A872B5" w:rsidRPr="00A872B5" w:rsidRDefault="00A872B5" w:rsidP="00A872B5">
            <w:pPr>
              <w:rPr>
                <w:ins w:id="296" w:author="ml f" w:date="2014-11-07T19:05:00Z"/>
                <w:rFonts w:ascii="Verdana" w:hAnsi="Verdana"/>
                <w:b/>
                <w:bCs/>
                <w:sz w:val="18"/>
                <w:szCs w:val="18"/>
              </w:rPr>
            </w:pPr>
            <w:ins w:id="297" w:author="ml f" w:date="2014-11-07T19:05:00Z">
              <w:r w:rsidRPr="00A872B5">
                <w:rPr>
                  <w:rFonts w:ascii="Verdana" w:hAnsi="Verdana"/>
                  <w:b/>
                  <w:bCs/>
                  <w:sz w:val="18"/>
                  <w:szCs w:val="18"/>
                </w:rPr>
                <w:t>Variables</w:t>
              </w:r>
            </w:ins>
          </w:p>
        </w:tc>
        <w:tc>
          <w:tcPr>
            <w:tcW w:w="434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98" w:author="ml f" w:date="2014-11-07T19:05:00Z"/>
                <w:rFonts w:ascii="Verdana" w:hAnsi="Verdana"/>
                <w:b/>
                <w:bCs/>
                <w:sz w:val="18"/>
                <w:szCs w:val="18"/>
              </w:rPr>
            </w:pPr>
            <w:ins w:id="299" w:author="ml f" w:date="2014-11-07T19:05:00Z">
              <w:r w:rsidRPr="00A872B5">
                <w:rPr>
                  <w:rFonts w:ascii="Verdana" w:hAnsi="Verdana"/>
                  <w:b/>
                  <w:bCs/>
                  <w:sz w:val="18"/>
                  <w:szCs w:val="18"/>
                </w:rPr>
                <w:t>Entire Cohort (1776)</w:t>
              </w:r>
            </w:ins>
          </w:p>
        </w:tc>
        <w:tc>
          <w:tcPr>
            <w:tcW w:w="434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00" w:author="ml f" w:date="2014-11-07T19:05:00Z"/>
                <w:rFonts w:ascii="Verdana" w:hAnsi="Verdana"/>
                <w:b/>
                <w:bCs/>
                <w:sz w:val="18"/>
                <w:szCs w:val="18"/>
              </w:rPr>
            </w:pPr>
            <w:ins w:id="301" w:author="ml f" w:date="2014-11-07T19:05:00Z">
              <w:r w:rsidRPr="00A872B5">
                <w:rPr>
                  <w:rFonts w:ascii="Verdana" w:hAnsi="Verdana"/>
                  <w:b/>
                  <w:bCs/>
                  <w:sz w:val="18"/>
                  <w:szCs w:val="18"/>
                </w:rPr>
                <w:t>Matched Cohort (696)</w:t>
              </w:r>
            </w:ins>
          </w:p>
        </w:tc>
      </w:tr>
      <w:tr w:rsidR="00A872B5" w:rsidRPr="00A872B5">
        <w:trPr>
          <w:trHeight w:val="340"/>
          <w:ins w:id="302" w:author="ml f" w:date="2014-11-07T19:05:00Z"/>
        </w:trPr>
        <w:tc>
          <w:tcPr>
            <w:tcW w:w="1440" w:type="dxa"/>
            <w:vMerge/>
            <w:tcBorders>
              <w:top w:val="single" w:sz="4" w:space="0" w:color="auto"/>
              <w:left w:val="single" w:sz="4" w:space="0" w:color="auto"/>
              <w:bottom w:val="double" w:sz="6" w:space="0" w:color="000000"/>
              <w:right w:val="single" w:sz="4" w:space="0" w:color="auto"/>
            </w:tcBorders>
            <w:shd w:val="clear" w:color="auto" w:fill="auto"/>
            <w:vAlign w:val="center"/>
          </w:tcPr>
          <w:p w:rsidR="00A872B5" w:rsidRPr="00A872B5" w:rsidRDefault="00A872B5" w:rsidP="00A872B5">
            <w:pPr>
              <w:rPr>
                <w:ins w:id="303" w:author="ml f" w:date="2014-11-07T19:05:00Z"/>
                <w:rFonts w:ascii="Verdana" w:hAnsi="Verdana"/>
                <w:b/>
                <w:bCs/>
                <w:sz w:val="18"/>
                <w:szCs w:val="18"/>
              </w:rPr>
            </w:pPr>
          </w:p>
        </w:tc>
        <w:tc>
          <w:tcPr>
            <w:tcW w:w="1660" w:type="dxa"/>
            <w:tcBorders>
              <w:top w:val="single" w:sz="4" w:space="0" w:color="auto"/>
              <w:left w:val="single" w:sz="4" w:space="0" w:color="auto"/>
              <w:bottom w:val="double" w:sz="6" w:space="0" w:color="auto"/>
              <w:right w:val="single" w:sz="4" w:space="0" w:color="auto"/>
            </w:tcBorders>
            <w:shd w:val="clear" w:color="auto" w:fill="auto"/>
            <w:vAlign w:val="bottom"/>
          </w:tcPr>
          <w:p w:rsidR="00A872B5" w:rsidRPr="00A872B5" w:rsidRDefault="00A872B5" w:rsidP="00A872B5">
            <w:pPr>
              <w:jc w:val="center"/>
              <w:rPr>
                <w:ins w:id="304" w:author="ml f" w:date="2014-11-07T19:05:00Z"/>
                <w:rFonts w:ascii="Verdana" w:hAnsi="Verdana"/>
                <w:b/>
                <w:bCs/>
                <w:sz w:val="18"/>
                <w:szCs w:val="18"/>
              </w:rPr>
            </w:pPr>
            <w:ins w:id="305" w:author="ml f" w:date="2014-11-07T19:05:00Z">
              <w:r w:rsidRPr="00A872B5">
                <w:rPr>
                  <w:rFonts w:ascii="Verdana" w:hAnsi="Verdana"/>
                  <w:b/>
                  <w:bCs/>
                  <w:sz w:val="18"/>
                  <w:szCs w:val="18"/>
                </w:rPr>
                <w:t>Non-IAC</w:t>
              </w:r>
            </w:ins>
          </w:p>
        </w:tc>
        <w:tc>
          <w:tcPr>
            <w:tcW w:w="1660" w:type="dxa"/>
            <w:tcBorders>
              <w:top w:val="single" w:sz="4" w:space="0" w:color="auto"/>
              <w:left w:val="single" w:sz="4" w:space="0" w:color="auto"/>
              <w:bottom w:val="double" w:sz="6" w:space="0" w:color="auto"/>
              <w:right w:val="single" w:sz="4" w:space="0" w:color="auto"/>
            </w:tcBorders>
            <w:shd w:val="clear" w:color="auto" w:fill="auto"/>
            <w:vAlign w:val="bottom"/>
          </w:tcPr>
          <w:p w:rsidR="00A872B5" w:rsidRPr="00A872B5" w:rsidRDefault="00A872B5" w:rsidP="00A872B5">
            <w:pPr>
              <w:jc w:val="center"/>
              <w:rPr>
                <w:ins w:id="306" w:author="ml f" w:date="2014-11-07T19:05:00Z"/>
                <w:rFonts w:ascii="Verdana" w:hAnsi="Verdana"/>
                <w:b/>
                <w:bCs/>
                <w:sz w:val="18"/>
                <w:szCs w:val="18"/>
              </w:rPr>
            </w:pPr>
            <w:ins w:id="307" w:author="ml f" w:date="2014-11-07T19:05:00Z">
              <w:r w:rsidRPr="00A872B5">
                <w:rPr>
                  <w:rFonts w:ascii="Verdana" w:hAnsi="Verdana"/>
                  <w:b/>
                  <w:bCs/>
                  <w:sz w:val="18"/>
                  <w:szCs w:val="18"/>
                </w:rPr>
                <w:t>IAC</w:t>
              </w:r>
            </w:ins>
          </w:p>
        </w:tc>
        <w:tc>
          <w:tcPr>
            <w:tcW w:w="1020" w:type="dxa"/>
            <w:tcBorders>
              <w:top w:val="single" w:sz="4" w:space="0" w:color="auto"/>
              <w:left w:val="single" w:sz="4" w:space="0" w:color="auto"/>
              <w:bottom w:val="double" w:sz="6" w:space="0" w:color="auto"/>
              <w:right w:val="single" w:sz="4" w:space="0" w:color="auto"/>
            </w:tcBorders>
            <w:shd w:val="clear" w:color="auto" w:fill="auto"/>
            <w:vAlign w:val="bottom"/>
          </w:tcPr>
          <w:p w:rsidR="00A872B5" w:rsidRPr="00A872B5" w:rsidRDefault="00A872B5" w:rsidP="00A872B5">
            <w:pPr>
              <w:jc w:val="center"/>
              <w:rPr>
                <w:ins w:id="308" w:author="ml f" w:date="2014-11-07T19:05:00Z"/>
                <w:rFonts w:ascii="Verdana" w:hAnsi="Verdana"/>
                <w:b/>
                <w:bCs/>
                <w:sz w:val="18"/>
                <w:szCs w:val="18"/>
              </w:rPr>
            </w:pPr>
            <w:proofErr w:type="gramStart"/>
            <w:ins w:id="309" w:author="ml f" w:date="2014-11-07T19:05:00Z">
              <w:r w:rsidRPr="00A872B5">
                <w:rPr>
                  <w:rFonts w:ascii="Verdana" w:hAnsi="Verdana"/>
                  <w:b/>
                  <w:bCs/>
                  <w:sz w:val="18"/>
                  <w:szCs w:val="18"/>
                </w:rPr>
                <w:t>p</w:t>
              </w:r>
              <w:proofErr w:type="gramEnd"/>
              <w:r w:rsidRPr="00A872B5">
                <w:rPr>
                  <w:rFonts w:ascii="Verdana" w:hAnsi="Verdana"/>
                  <w:b/>
                  <w:bCs/>
                  <w:sz w:val="18"/>
                  <w:szCs w:val="18"/>
                </w:rPr>
                <w:t>-value</w:t>
              </w:r>
            </w:ins>
          </w:p>
        </w:tc>
        <w:tc>
          <w:tcPr>
            <w:tcW w:w="1840" w:type="dxa"/>
            <w:tcBorders>
              <w:top w:val="single" w:sz="4" w:space="0" w:color="auto"/>
              <w:left w:val="single" w:sz="4" w:space="0" w:color="auto"/>
              <w:bottom w:val="double" w:sz="6" w:space="0" w:color="auto"/>
              <w:right w:val="single" w:sz="4" w:space="0" w:color="auto"/>
            </w:tcBorders>
            <w:shd w:val="clear" w:color="auto" w:fill="auto"/>
            <w:vAlign w:val="bottom"/>
          </w:tcPr>
          <w:p w:rsidR="00A872B5" w:rsidRPr="00A872B5" w:rsidRDefault="00A872B5" w:rsidP="00A872B5">
            <w:pPr>
              <w:jc w:val="center"/>
              <w:rPr>
                <w:ins w:id="310" w:author="ml f" w:date="2014-11-07T19:05:00Z"/>
                <w:rFonts w:ascii="Verdana" w:hAnsi="Verdana"/>
                <w:b/>
                <w:bCs/>
                <w:sz w:val="18"/>
                <w:szCs w:val="18"/>
              </w:rPr>
            </w:pPr>
            <w:ins w:id="311" w:author="ml f" w:date="2014-11-07T19:05:00Z">
              <w:r w:rsidRPr="00A872B5">
                <w:rPr>
                  <w:rFonts w:ascii="Verdana" w:hAnsi="Verdana"/>
                  <w:b/>
                  <w:bCs/>
                  <w:sz w:val="18"/>
                  <w:szCs w:val="18"/>
                </w:rPr>
                <w:t>Non-IAC</w:t>
              </w:r>
            </w:ins>
          </w:p>
        </w:tc>
        <w:tc>
          <w:tcPr>
            <w:tcW w:w="1660" w:type="dxa"/>
            <w:tcBorders>
              <w:top w:val="single" w:sz="4" w:space="0" w:color="auto"/>
              <w:left w:val="single" w:sz="4" w:space="0" w:color="auto"/>
              <w:bottom w:val="double" w:sz="6" w:space="0" w:color="auto"/>
              <w:right w:val="single" w:sz="4" w:space="0" w:color="auto"/>
            </w:tcBorders>
            <w:shd w:val="clear" w:color="auto" w:fill="auto"/>
            <w:vAlign w:val="bottom"/>
          </w:tcPr>
          <w:p w:rsidR="00A872B5" w:rsidRPr="00A872B5" w:rsidRDefault="00A872B5" w:rsidP="00A872B5">
            <w:pPr>
              <w:jc w:val="center"/>
              <w:rPr>
                <w:ins w:id="312" w:author="ml f" w:date="2014-11-07T19:05:00Z"/>
                <w:rFonts w:ascii="Verdana" w:hAnsi="Verdana"/>
                <w:b/>
                <w:bCs/>
                <w:sz w:val="18"/>
                <w:szCs w:val="18"/>
              </w:rPr>
            </w:pPr>
            <w:ins w:id="313" w:author="ml f" w:date="2014-11-07T19:05:00Z">
              <w:r w:rsidRPr="00A872B5">
                <w:rPr>
                  <w:rFonts w:ascii="Verdana" w:hAnsi="Verdana"/>
                  <w:b/>
                  <w:bCs/>
                  <w:sz w:val="18"/>
                  <w:szCs w:val="18"/>
                </w:rPr>
                <w:t>IAC</w:t>
              </w:r>
            </w:ins>
          </w:p>
        </w:tc>
        <w:tc>
          <w:tcPr>
            <w:tcW w:w="840" w:type="dxa"/>
            <w:tcBorders>
              <w:top w:val="single" w:sz="4" w:space="0" w:color="auto"/>
              <w:left w:val="single" w:sz="4" w:space="0" w:color="auto"/>
              <w:bottom w:val="double" w:sz="6" w:space="0" w:color="auto"/>
              <w:right w:val="single" w:sz="4" w:space="0" w:color="auto"/>
            </w:tcBorders>
            <w:shd w:val="clear" w:color="auto" w:fill="auto"/>
            <w:vAlign w:val="bottom"/>
          </w:tcPr>
          <w:p w:rsidR="00A872B5" w:rsidRPr="00A872B5" w:rsidRDefault="00A872B5" w:rsidP="00A872B5">
            <w:pPr>
              <w:jc w:val="center"/>
              <w:rPr>
                <w:ins w:id="314" w:author="ml f" w:date="2014-11-07T19:05:00Z"/>
                <w:rFonts w:ascii="Verdana" w:hAnsi="Verdana"/>
                <w:b/>
                <w:bCs/>
                <w:sz w:val="18"/>
                <w:szCs w:val="18"/>
              </w:rPr>
            </w:pPr>
            <w:proofErr w:type="gramStart"/>
            <w:ins w:id="315" w:author="ml f" w:date="2014-11-07T19:05:00Z">
              <w:r w:rsidRPr="00A872B5">
                <w:rPr>
                  <w:rFonts w:ascii="Verdana" w:hAnsi="Verdana"/>
                  <w:b/>
                  <w:bCs/>
                  <w:sz w:val="18"/>
                  <w:szCs w:val="18"/>
                </w:rPr>
                <w:t>p</w:t>
              </w:r>
              <w:proofErr w:type="gramEnd"/>
              <w:r w:rsidRPr="00A872B5">
                <w:rPr>
                  <w:rFonts w:ascii="Verdana" w:hAnsi="Verdana"/>
                  <w:b/>
                  <w:bCs/>
                  <w:sz w:val="18"/>
                  <w:szCs w:val="18"/>
                </w:rPr>
                <w:t>-value</w:t>
              </w:r>
            </w:ins>
          </w:p>
        </w:tc>
      </w:tr>
      <w:tr w:rsidR="00A872B5" w:rsidRPr="00A872B5">
        <w:trPr>
          <w:trHeight w:val="340"/>
          <w:ins w:id="316" w:author="ml f" w:date="2014-11-07T19:05:00Z"/>
        </w:trPr>
        <w:tc>
          <w:tcPr>
            <w:tcW w:w="1440" w:type="dxa"/>
            <w:tcBorders>
              <w:top w:val="nil"/>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317" w:author="ml f" w:date="2014-11-07T19:05:00Z"/>
                <w:rFonts w:ascii="Verdana" w:hAnsi="Verdana"/>
                <w:b/>
                <w:bCs/>
                <w:sz w:val="18"/>
                <w:szCs w:val="18"/>
              </w:rPr>
            </w:pPr>
            <w:proofErr w:type="gramStart"/>
            <w:ins w:id="318" w:author="ml f" w:date="2014-11-07T19:05:00Z">
              <w:r w:rsidRPr="00A872B5">
                <w:rPr>
                  <w:rFonts w:ascii="Verdana" w:hAnsi="Verdana"/>
                  <w:b/>
                  <w:bCs/>
                  <w:sz w:val="18"/>
                  <w:szCs w:val="18"/>
                </w:rPr>
                <w:t>size</w:t>
              </w:r>
              <w:proofErr w:type="gramEnd"/>
            </w:ins>
          </w:p>
        </w:tc>
        <w:tc>
          <w:tcPr>
            <w:tcW w:w="1660" w:type="dxa"/>
            <w:tcBorders>
              <w:top w:val="nil"/>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19" w:author="ml f" w:date="2014-11-07T19:05:00Z"/>
                <w:rFonts w:ascii="Verdana" w:hAnsi="Verdana"/>
                <w:sz w:val="18"/>
                <w:szCs w:val="18"/>
              </w:rPr>
            </w:pPr>
            <w:ins w:id="320" w:author="ml f" w:date="2014-11-07T19:05:00Z">
              <w:r w:rsidRPr="00A872B5">
                <w:rPr>
                  <w:rFonts w:ascii="Verdana" w:hAnsi="Verdana"/>
                  <w:sz w:val="18"/>
                  <w:szCs w:val="18"/>
                </w:rPr>
                <w:t>984 (55.4%)</w:t>
              </w:r>
            </w:ins>
          </w:p>
        </w:tc>
        <w:tc>
          <w:tcPr>
            <w:tcW w:w="1660" w:type="dxa"/>
            <w:tcBorders>
              <w:top w:val="nil"/>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21" w:author="ml f" w:date="2014-11-07T19:05:00Z"/>
                <w:rFonts w:ascii="Verdana" w:hAnsi="Verdana"/>
                <w:sz w:val="18"/>
                <w:szCs w:val="18"/>
              </w:rPr>
            </w:pPr>
            <w:ins w:id="322" w:author="ml f" w:date="2014-11-07T19:05:00Z">
              <w:r w:rsidRPr="00A872B5">
                <w:rPr>
                  <w:rFonts w:ascii="Verdana" w:hAnsi="Verdana"/>
                  <w:sz w:val="18"/>
                  <w:szCs w:val="18"/>
                </w:rPr>
                <w:t>792 (44.6%)</w:t>
              </w:r>
            </w:ins>
          </w:p>
        </w:tc>
        <w:tc>
          <w:tcPr>
            <w:tcW w:w="1020" w:type="dxa"/>
            <w:tcBorders>
              <w:top w:val="nil"/>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23" w:author="ml f" w:date="2014-11-07T19:05:00Z"/>
                <w:rFonts w:ascii="Verdana" w:hAnsi="Verdana"/>
                <w:sz w:val="18"/>
                <w:szCs w:val="18"/>
              </w:rPr>
            </w:pPr>
            <w:ins w:id="324" w:author="ml f" w:date="2014-11-07T19:05:00Z">
              <w:r w:rsidRPr="00A872B5">
                <w:rPr>
                  <w:rFonts w:ascii="Verdana" w:hAnsi="Verdana"/>
                  <w:sz w:val="18"/>
                  <w:szCs w:val="18"/>
                </w:rPr>
                <w:t>NA</w:t>
              </w:r>
            </w:ins>
          </w:p>
        </w:tc>
        <w:tc>
          <w:tcPr>
            <w:tcW w:w="1840" w:type="dxa"/>
            <w:tcBorders>
              <w:top w:val="nil"/>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25" w:author="ml f" w:date="2014-11-07T19:05:00Z"/>
                <w:rFonts w:ascii="Verdana" w:hAnsi="Verdana"/>
                <w:sz w:val="18"/>
                <w:szCs w:val="18"/>
              </w:rPr>
            </w:pPr>
            <w:ins w:id="326" w:author="ml f" w:date="2014-11-07T19:05:00Z">
              <w:r w:rsidRPr="00A872B5">
                <w:rPr>
                  <w:rFonts w:ascii="Verdana" w:hAnsi="Verdana"/>
                  <w:sz w:val="18"/>
                  <w:szCs w:val="18"/>
                </w:rPr>
                <w:t>348 (50%)</w:t>
              </w:r>
            </w:ins>
          </w:p>
        </w:tc>
        <w:tc>
          <w:tcPr>
            <w:tcW w:w="1660" w:type="dxa"/>
            <w:tcBorders>
              <w:top w:val="nil"/>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27" w:author="ml f" w:date="2014-11-07T19:05:00Z"/>
                <w:rFonts w:ascii="Verdana" w:hAnsi="Verdana"/>
                <w:sz w:val="18"/>
                <w:szCs w:val="18"/>
              </w:rPr>
            </w:pPr>
            <w:ins w:id="328" w:author="ml f" w:date="2014-11-07T19:05:00Z">
              <w:r w:rsidRPr="00A872B5">
                <w:rPr>
                  <w:rFonts w:ascii="Verdana" w:hAnsi="Verdana"/>
                  <w:sz w:val="18"/>
                  <w:szCs w:val="18"/>
                </w:rPr>
                <w:t>348 (50%)</w:t>
              </w:r>
            </w:ins>
          </w:p>
        </w:tc>
        <w:tc>
          <w:tcPr>
            <w:tcW w:w="840" w:type="dxa"/>
            <w:tcBorders>
              <w:top w:val="nil"/>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29" w:author="ml f" w:date="2014-11-07T19:05:00Z"/>
                <w:rFonts w:ascii="Verdana" w:hAnsi="Verdana"/>
                <w:sz w:val="18"/>
                <w:szCs w:val="18"/>
              </w:rPr>
            </w:pPr>
            <w:ins w:id="330" w:author="ml f" w:date="2014-11-07T19:05:00Z">
              <w:r w:rsidRPr="00A872B5">
                <w:rPr>
                  <w:rFonts w:ascii="Verdana" w:hAnsi="Verdana"/>
                  <w:sz w:val="18"/>
                  <w:szCs w:val="18"/>
                </w:rPr>
                <w:t>NA</w:t>
              </w:r>
            </w:ins>
          </w:p>
        </w:tc>
      </w:tr>
      <w:tr w:rsidR="00A872B5" w:rsidRPr="00A872B5">
        <w:trPr>
          <w:trHeight w:val="340"/>
          <w:ins w:id="331"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332" w:author="ml f" w:date="2014-11-07T19:05:00Z"/>
                <w:rFonts w:ascii="Verdana" w:hAnsi="Verdana"/>
                <w:b/>
                <w:bCs/>
                <w:sz w:val="18"/>
                <w:szCs w:val="18"/>
              </w:rPr>
            </w:pPr>
            <w:ins w:id="333" w:author="ml f" w:date="2014-11-07T19:05:00Z">
              <w:r w:rsidRPr="00A872B5">
                <w:rPr>
                  <w:rFonts w:ascii="Verdana" w:hAnsi="Verdana"/>
                  <w:b/>
                  <w:bCs/>
                  <w:sz w:val="18"/>
                  <w:szCs w:val="18"/>
                </w:rPr>
                <w:t>Age (yr.)</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34" w:author="ml f" w:date="2014-11-07T19:05:00Z"/>
                <w:rFonts w:ascii="Verdana" w:hAnsi="Verdana"/>
                <w:sz w:val="18"/>
                <w:szCs w:val="18"/>
              </w:rPr>
            </w:pPr>
            <w:ins w:id="335" w:author="ml f" w:date="2014-11-07T19:05:00Z">
              <w:r w:rsidRPr="00A872B5">
                <w:rPr>
                  <w:rFonts w:ascii="Verdana" w:hAnsi="Verdana"/>
                  <w:sz w:val="18"/>
                  <w:szCs w:val="18"/>
                </w:rPr>
                <w:t>51 (35~72)</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36" w:author="ml f" w:date="2014-11-07T19:05:00Z"/>
                <w:rFonts w:ascii="Verdana" w:hAnsi="Verdana"/>
                <w:sz w:val="18"/>
                <w:szCs w:val="18"/>
              </w:rPr>
            </w:pPr>
            <w:ins w:id="337" w:author="ml f" w:date="2014-11-07T19:05:00Z">
              <w:r w:rsidRPr="00A872B5">
                <w:rPr>
                  <w:rFonts w:ascii="Verdana" w:hAnsi="Verdana"/>
                  <w:sz w:val="18"/>
                  <w:szCs w:val="18"/>
                </w:rPr>
                <w:t>56 (40~73)</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38" w:author="ml f" w:date="2014-11-07T19:05:00Z"/>
                <w:rFonts w:ascii="Verdana" w:hAnsi="Verdana"/>
                <w:b/>
                <w:bCs/>
                <w:sz w:val="18"/>
                <w:szCs w:val="18"/>
              </w:rPr>
            </w:pPr>
            <w:ins w:id="339" w:author="ml f" w:date="2014-11-07T19:05:00Z">
              <w:r w:rsidRPr="00A872B5">
                <w:rPr>
                  <w:rFonts w:ascii="Verdana" w:hAnsi="Verdana"/>
                  <w:b/>
                  <w:bCs/>
                  <w:sz w:val="18"/>
                  <w:szCs w:val="18"/>
                </w:rPr>
                <w:t>0.009</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40" w:author="ml f" w:date="2014-11-07T19:05:00Z"/>
                <w:rFonts w:ascii="Verdana" w:hAnsi="Verdana"/>
                <w:sz w:val="18"/>
                <w:szCs w:val="18"/>
              </w:rPr>
            </w:pPr>
            <w:ins w:id="341" w:author="ml f" w:date="2014-11-07T19:05:00Z">
              <w:r w:rsidRPr="00A872B5">
                <w:rPr>
                  <w:rFonts w:ascii="Verdana" w:hAnsi="Verdana"/>
                  <w:sz w:val="18"/>
                  <w:szCs w:val="18"/>
                </w:rPr>
                <w:t>53  (35~72)</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42" w:author="ml f" w:date="2014-11-07T19:05:00Z"/>
                <w:rFonts w:ascii="Verdana" w:hAnsi="Verdana"/>
                <w:sz w:val="18"/>
                <w:szCs w:val="18"/>
              </w:rPr>
            </w:pPr>
            <w:ins w:id="343" w:author="ml f" w:date="2014-11-07T19:05:00Z">
              <w:r w:rsidRPr="00A872B5">
                <w:rPr>
                  <w:rFonts w:ascii="Verdana" w:hAnsi="Verdana"/>
                  <w:sz w:val="18"/>
                  <w:szCs w:val="18"/>
                </w:rPr>
                <w:t>54 (38~73)</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44" w:author="ml f" w:date="2014-11-07T19:05:00Z"/>
                <w:rFonts w:ascii="Verdana" w:hAnsi="Verdana"/>
                <w:sz w:val="18"/>
                <w:szCs w:val="18"/>
              </w:rPr>
            </w:pPr>
            <w:ins w:id="345" w:author="ml f" w:date="2014-11-07T19:05:00Z">
              <w:r w:rsidRPr="00A872B5">
                <w:rPr>
                  <w:rFonts w:ascii="Verdana" w:hAnsi="Verdana"/>
                  <w:sz w:val="18"/>
                  <w:szCs w:val="18"/>
                </w:rPr>
                <w:t>0.4</w:t>
              </w:r>
            </w:ins>
          </w:p>
        </w:tc>
      </w:tr>
      <w:tr w:rsidR="00A872B5" w:rsidRPr="00A872B5">
        <w:trPr>
          <w:trHeight w:val="500"/>
          <w:ins w:id="346"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347" w:author="ml f" w:date="2014-11-07T19:05:00Z"/>
                <w:rFonts w:ascii="Verdana" w:hAnsi="Verdana"/>
                <w:b/>
                <w:bCs/>
                <w:sz w:val="18"/>
                <w:szCs w:val="18"/>
              </w:rPr>
            </w:pPr>
            <w:ins w:id="348" w:author="ml f" w:date="2014-11-07T19:05:00Z">
              <w:r w:rsidRPr="00A872B5">
                <w:rPr>
                  <w:rFonts w:ascii="Verdana" w:hAnsi="Verdana"/>
                  <w:b/>
                  <w:bCs/>
                  <w:sz w:val="18"/>
                  <w:szCs w:val="18"/>
                </w:rPr>
                <w:t>Gender (Female)</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49" w:author="ml f" w:date="2014-11-07T19:05:00Z"/>
                <w:rFonts w:ascii="Verdana" w:hAnsi="Verdana"/>
                <w:sz w:val="18"/>
                <w:szCs w:val="18"/>
              </w:rPr>
            </w:pPr>
            <w:ins w:id="350" w:author="ml f" w:date="2014-11-07T19:05:00Z">
              <w:r w:rsidRPr="00A872B5">
                <w:rPr>
                  <w:rFonts w:ascii="Verdana" w:hAnsi="Verdana"/>
                  <w:sz w:val="18"/>
                  <w:szCs w:val="18"/>
                </w:rPr>
                <w:t>344 (43.5%)</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51" w:author="ml f" w:date="2014-11-07T19:05:00Z"/>
                <w:rFonts w:ascii="Verdana" w:hAnsi="Verdana"/>
                <w:sz w:val="18"/>
                <w:szCs w:val="18"/>
              </w:rPr>
            </w:pPr>
            <w:ins w:id="352" w:author="ml f" w:date="2014-11-07T19:05:00Z">
              <w:r w:rsidRPr="00A872B5">
                <w:rPr>
                  <w:rFonts w:ascii="Verdana" w:hAnsi="Verdana"/>
                  <w:sz w:val="18"/>
                  <w:szCs w:val="18"/>
                </w:rPr>
                <w:t>406 (41.3%)</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53" w:author="ml f" w:date="2014-11-07T19:05:00Z"/>
                <w:rFonts w:ascii="Verdana" w:hAnsi="Verdana"/>
                <w:sz w:val="18"/>
                <w:szCs w:val="18"/>
              </w:rPr>
            </w:pPr>
            <w:ins w:id="354" w:author="ml f" w:date="2014-11-07T19:05:00Z">
              <w:r w:rsidRPr="00A872B5">
                <w:rPr>
                  <w:rFonts w:ascii="Verdana" w:hAnsi="Verdana"/>
                  <w:sz w:val="18"/>
                  <w:szCs w:val="18"/>
                </w:rPr>
                <w:t>0.36</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55" w:author="ml f" w:date="2014-11-07T19:05:00Z"/>
                <w:rFonts w:ascii="Verdana" w:hAnsi="Verdana"/>
                <w:sz w:val="18"/>
                <w:szCs w:val="18"/>
              </w:rPr>
            </w:pPr>
            <w:ins w:id="356" w:author="ml f" w:date="2014-11-07T19:05:00Z">
              <w:r w:rsidRPr="00A872B5">
                <w:rPr>
                  <w:rFonts w:ascii="Verdana" w:hAnsi="Verdana"/>
                  <w:sz w:val="18"/>
                  <w:szCs w:val="18"/>
                </w:rPr>
                <w:t>205 (58.9%)</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57" w:author="ml f" w:date="2014-11-07T19:05:00Z"/>
                <w:rFonts w:ascii="Verdana" w:hAnsi="Verdana"/>
                <w:sz w:val="18"/>
                <w:szCs w:val="18"/>
              </w:rPr>
            </w:pPr>
            <w:ins w:id="358" w:author="ml f" w:date="2014-11-07T19:05:00Z">
              <w:r w:rsidRPr="00A872B5">
                <w:rPr>
                  <w:rFonts w:ascii="Verdana" w:hAnsi="Verdana"/>
                  <w:sz w:val="18"/>
                  <w:szCs w:val="18"/>
                </w:rPr>
                <w:t>192 (55.2%)</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59" w:author="ml f" w:date="2014-11-07T19:05:00Z"/>
                <w:rFonts w:ascii="Verdana" w:hAnsi="Verdana"/>
                <w:sz w:val="18"/>
                <w:szCs w:val="18"/>
              </w:rPr>
            </w:pPr>
            <w:ins w:id="360" w:author="ml f" w:date="2014-11-07T19:05:00Z">
              <w:r w:rsidRPr="00A872B5">
                <w:rPr>
                  <w:rFonts w:ascii="Verdana" w:hAnsi="Verdana"/>
                  <w:sz w:val="18"/>
                  <w:szCs w:val="18"/>
                </w:rPr>
                <w:t>0.36</w:t>
              </w:r>
            </w:ins>
          </w:p>
        </w:tc>
      </w:tr>
      <w:tr w:rsidR="00A872B5" w:rsidRPr="00A872B5">
        <w:trPr>
          <w:trHeight w:val="340"/>
          <w:ins w:id="361"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362" w:author="ml f" w:date="2014-11-07T19:05:00Z"/>
                <w:rFonts w:ascii="Verdana" w:hAnsi="Verdana"/>
                <w:b/>
                <w:bCs/>
                <w:sz w:val="18"/>
                <w:szCs w:val="18"/>
              </w:rPr>
            </w:pPr>
            <w:ins w:id="363" w:author="ml f" w:date="2014-11-07T19:05:00Z">
              <w:r w:rsidRPr="00A872B5">
                <w:rPr>
                  <w:rFonts w:ascii="Verdana" w:hAnsi="Verdana"/>
                  <w:b/>
                  <w:bCs/>
                  <w:sz w:val="18"/>
                  <w:szCs w:val="18"/>
                </w:rPr>
                <w:t>SOFA Score</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64" w:author="ml f" w:date="2014-11-07T19:05:00Z"/>
                <w:rFonts w:ascii="Verdana" w:hAnsi="Verdana"/>
                <w:sz w:val="18"/>
                <w:szCs w:val="18"/>
              </w:rPr>
            </w:pPr>
            <w:ins w:id="365" w:author="ml f" w:date="2014-11-07T19:05:00Z">
              <w:r w:rsidRPr="00A872B5">
                <w:rPr>
                  <w:rFonts w:ascii="Verdana" w:hAnsi="Verdana"/>
                  <w:sz w:val="18"/>
                  <w:szCs w:val="18"/>
                </w:rPr>
                <w:t>5 (4~6)</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66" w:author="ml f" w:date="2014-11-07T19:05:00Z"/>
                <w:rFonts w:ascii="Verdana" w:hAnsi="Verdana"/>
                <w:sz w:val="18"/>
                <w:szCs w:val="18"/>
              </w:rPr>
            </w:pPr>
            <w:ins w:id="367" w:author="ml f" w:date="2014-11-07T19:05:00Z">
              <w:r w:rsidRPr="00A872B5">
                <w:rPr>
                  <w:rFonts w:ascii="Verdana" w:hAnsi="Verdana"/>
                  <w:sz w:val="18"/>
                  <w:szCs w:val="18"/>
                </w:rPr>
                <w:t>6 (5~8)</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68" w:author="ml f" w:date="2014-11-07T19:05:00Z"/>
                <w:rFonts w:ascii="Verdana" w:hAnsi="Verdana"/>
                <w:b/>
                <w:bCs/>
                <w:sz w:val="18"/>
                <w:szCs w:val="18"/>
              </w:rPr>
            </w:pPr>
            <w:ins w:id="369" w:author="ml f" w:date="2014-11-07T19:05:00Z">
              <w:r w:rsidRPr="00A872B5">
                <w:rPr>
                  <w:rFonts w:ascii="Verdana" w:hAnsi="Verdana"/>
                  <w:b/>
                  <w:bCs/>
                  <w:sz w:val="18"/>
                  <w:szCs w:val="18"/>
                </w:rPr>
                <w:t>&lt;0.0001</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70" w:author="ml f" w:date="2014-11-07T19:05:00Z"/>
                <w:rFonts w:ascii="Verdana" w:hAnsi="Verdana"/>
                <w:sz w:val="18"/>
                <w:szCs w:val="18"/>
              </w:rPr>
            </w:pPr>
            <w:ins w:id="371" w:author="ml f" w:date="2014-11-07T19:05:00Z">
              <w:r w:rsidRPr="00A872B5">
                <w:rPr>
                  <w:rFonts w:ascii="Verdana" w:hAnsi="Verdana"/>
                  <w:sz w:val="18"/>
                  <w:szCs w:val="18"/>
                </w:rPr>
                <w:t>5 (4~7)</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72" w:author="ml f" w:date="2014-11-07T19:05:00Z"/>
                <w:rFonts w:ascii="Verdana" w:hAnsi="Verdana"/>
                <w:sz w:val="18"/>
                <w:szCs w:val="18"/>
              </w:rPr>
            </w:pPr>
            <w:ins w:id="373" w:author="ml f" w:date="2014-11-07T19:05:00Z">
              <w:r w:rsidRPr="00A872B5">
                <w:rPr>
                  <w:rFonts w:ascii="Verdana" w:hAnsi="Verdana"/>
                  <w:sz w:val="18"/>
                  <w:szCs w:val="18"/>
                </w:rPr>
                <w:t>6 (4~7)</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74" w:author="ml f" w:date="2014-11-07T19:05:00Z"/>
                <w:rFonts w:ascii="Verdana" w:hAnsi="Verdana"/>
                <w:sz w:val="18"/>
                <w:szCs w:val="18"/>
              </w:rPr>
            </w:pPr>
            <w:ins w:id="375" w:author="ml f" w:date="2014-11-07T19:05:00Z">
              <w:r w:rsidRPr="00A872B5">
                <w:rPr>
                  <w:rFonts w:ascii="Verdana" w:hAnsi="Verdana"/>
                  <w:sz w:val="18"/>
                  <w:szCs w:val="18"/>
                </w:rPr>
                <w:t>0.6</w:t>
              </w:r>
            </w:ins>
          </w:p>
        </w:tc>
      </w:tr>
      <w:tr w:rsidR="00A872B5" w:rsidRPr="00A872B5">
        <w:trPr>
          <w:trHeight w:val="340"/>
          <w:ins w:id="376"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377" w:author="ml f" w:date="2014-11-07T19:05:00Z"/>
                <w:rFonts w:ascii="Verdana" w:hAnsi="Verdana"/>
                <w:b/>
                <w:bCs/>
                <w:sz w:val="18"/>
                <w:szCs w:val="18"/>
              </w:rPr>
            </w:pPr>
            <w:ins w:id="378" w:author="ml f" w:date="2014-11-07T19:05:00Z">
              <w:r w:rsidRPr="00A872B5">
                <w:rPr>
                  <w:rFonts w:ascii="Verdana" w:hAnsi="Verdana"/>
                  <w:b/>
                  <w:bCs/>
                  <w:sz w:val="18"/>
                  <w:szCs w:val="18"/>
                </w:rPr>
                <w:t>Service Unit</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79" w:author="ml f" w:date="2014-11-07T19:05:00Z"/>
                <w:rFonts w:ascii="Verdana" w:hAnsi="Verdana"/>
                <w:sz w:val="18"/>
                <w:szCs w:val="18"/>
              </w:rPr>
            </w:pPr>
            <w:ins w:id="380" w:author="ml f" w:date="2014-11-07T19:05:00Z">
              <w:r w:rsidRPr="00A872B5">
                <w:rPr>
                  <w:rFonts w:ascii="Verdana" w:hAnsi="Verdana"/>
                  <w:sz w:val="18"/>
                  <w:szCs w:val="18"/>
                </w:rPr>
                <w:t> </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81" w:author="ml f" w:date="2014-11-07T19:05:00Z"/>
                <w:rFonts w:ascii="Verdana" w:hAnsi="Verdana"/>
                <w:sz w:val="18"/>
                <w:szCs w:val="18"/>
              </w:rPr>
            </w:pPr>
            <w:ins w:id="382" w:author="ml f" w:date="2014-11-07T19:05:00Z">
              <w:r w:rsidRPr="00A872B5">
                <w:rPr>
                  <w:rFonts w:ascii="Verdana" w:hAnsi="Verdana"/>
                  <w:sz w:val="18"/>
                  <w:szCs w:val="18"/>
                </w:rPr>
                <w:t> </w:t>
              </w:r>
            </w:ins>
          </w:p>
        </w:tc>
        <w:tc>
          <w:tcPr>
            <w:tcW w:w="102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872B5" w:rsidRPr="00A872B5" w:rsidRDefault="00A872B5" w:rsidP="00A872B5">
            <w:pPr>
              <w:jc w:val="center"/>
              <w:rPr>
                <w:ins w:id="383" w:author="ml f" w:date="2014-11-07T19:05:00Z"/>
                <w:rFonts w:ascii="Verdana" w:hAnsi="Verdana"/>
                <w:b/>
                <w:bCs/>
                <w:sz w:val="18"/>
                <w:szCs w:val="18"/>
              </w:rPr>
            </w:pPr>
            <w:ins w:id="384" w:author="ml f" w:date="2014-11-07T19:05:00Z">
              <w:r w:rsidRPr="00A872B5">
                <w:rPr>
                  <w:rFonts w:ascii="Verdana" w:hAnsi="Verdana"/>
                  <w:b/>
                  <w:bCs/>
                  <w:sz w:val="18"/>
                  <w:szCs w:val="18"/>
                </w:rPr>
                <w:t>&lt;0.0001</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85" w:author="ml f" w:date="2014-11-07T19:05:00Z"/>
                <w:rFonts w:ascii="Verdana" w:hAnsi="Verdana"/>
                <w:sz w:val="18"/>
                <w:szCs w:val="18"/>
              </w:rPr>
            </w:pPr>
            <w:ins w:id="386" w:author="ml f" w:date="2014-11-07T19:05:00Z">
              <w:r w:rsidRPr="00A872B5">
                <w:rPr>
                  <w:rFonts w:ascii="Verdana" w:hAnsi="Verdana"/>
                  <w:sz w:val="18"/>
                  <w:szCs w:val="18"/>
                </w:rPr>
                <w:t> </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87" w:author="ml f" w:date="2014-11-07T19:05:00Z"/>
                <w:rFonts w:ascii="Verdana" w:hAnsi="Verdana"/>
                <w:sz w:val="18"/>
                <w:szCs w:val="18"/>
              </w:rPr>
            </w:pPr>
            <w:ins w:id="388" w:author="ml f" w:date="2014-11-07T19:05:00Z">
              <w:r w:rsidRPr="00A872B5">
                <w:rPr>
                  <w:rFonts w:ascii="Verdana" w:hAnsi="Verdana"/>
                  <w:sz w:val="18"/>
                  <w:szCs w:val="18"/>
                </w:rPr>
                <w:t> </w:t>
              </w:r>
            </w:ins>
          </w:p>
        </w:tc>
        <w:tc>
          <w:tcPr>
            <w:tcW w:w="84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872B5" w:rsidRPr="00A872B5" w:rsidRDefault="00A872B5" w:rsidP="00A872B5">
            <w:pPr>
              <w:jc w:val="center"/>
              <w:rPr>
                <w:ins w:id="389" w:author="ml f" w:date="2014-11-07T19:05:00Z"/>
                <w:rFonts w:ascii="Verdana" w:hAnsi="Verdana"/>
                <w:sz w:val="18"/>
                <w:szCs w:val="18"/>
              </w:rPr>
            </w:pPr>
            <w:ins w:id="390" w:author="ml f" w:date="2014-11-07T19:05:00Z">
              <w:r w:rsidRPr="00A872B5">
                <w:rPr>
                  <w:rFonts w:ascii="Verdana" w:hAnsi="Verdana"/>
                  <w:sz w:val="18"/>
                  <w:szCs w:val="18"/>
                </w:rPr>
                <w:t>0.6</w:t>
              </w:r>
            </w:ins>
          </w:p>
        </w:tc>
      </w:tr>
      <w:tr w:rsidR="00A872B5" w:rsidRPr="00A872B5">
        <w:trPr>
          <w:trHeight w:val="340"/>
          <w:ins w:id="391"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392" w:author="ml f" w:date="2014-11-07T19:05:00Z"/>
                <w:rFonts w:ascii="Verdana" w:hAnsi="Verdana"/>
                <w:sz w:val="18"/>
                <w:szCs w:val="18"/>
              </w:rPr>
            </w:pPr>
            <w:ins w:id="393" w:author="ml f" w:date="2014-11-07T19:05:00Z">
              <w:r w:rsidRPr="00A872B5">
                <w:rPr>
                  <w:rFonts w:ascii="Verdana" w:hAnsi="Verdana"/>
                  <w:sz w:val="18"/>
                  <w:szCs w:val="18"/>
                </w:rPr>
                <w:t>MICU</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94" w:author="ml f" w:date="2014-11-07T19:05:00Z"/>
                <w:rFonts w:ascii="Verdana" w:hAnsi="Verdana"/>
                <w:sz w:val="18"/>
                <w:szCs w:val="18"/>
              </w:rPr>
            </w:pPr>
            <w:ins w:id="395" w:author="ml f" w:date="2014-11-07T19:05:00Z">
              <w:r w:rsidRPr="00A872B5">
                <w:rPr>
                  <w:rFonts w:ascii="Verdana" w:hAnsi="Verdana"/>
                  <w:sz w:val="18"/>
                  <w:szCs w:val="18"/>
                </w:rPr>
                <w:t>504 (63.6%)</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96" w:author="ml f" w:date="2014-11-07T19:05:00Z"/>
                <w:rFonts w:ascii="Verdana" w:hAnsi="Verdana"/>
                <w:sz w:val="18"/>
                <w:szCs w:val="18"/>
              </w:rPr>
            </w:pPr>
            <w:ins w:id="397" w:author="ml f" w:date="2014-11-07T19:05:00Z">
              <w:r w:rsidRPr="00A872B5">
                <w:rPr>
                  <w:rFonts w:ascii="Verdana" w:hAnsi="Verdana"/>
                  <w:sz w:val="18"/>
                  <w:szCs w:val="18"/>
                </w:rPr>
                <w:t>290 (29.5%)</w:t>
              </w:r>
            </w:ins>
          </w:p>
        </w:tc>
        <w:tc>
          <w:tcPr>
            <w:tcW w:w="102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A872B5" w:rsidRPr="00A872B5" w:rsidRDefault="00A872B5" w:rsidP="00A872B5">
            <w:pPr>
              <w:rPr>
                <w:ins w:id="398" w:author="ml f" w:date="2014-11-07T19:05:00Z"/>
                <w:rFonts w:ascii="Verdana" w:hAnsi="Verdana"/>
                <w:b/>
                <w:bCs/>
                <w:sz w:val="18"/>
                <w:szCs w:val="18"/>
              </w:rPr>
            </w:pPr>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99" w:author="ml f" w:date="2014-11-07T19:05:00Z"/>
                <w:rFonts w:ascii="Verdana" w:hAnsi="Verdana"/>
                <w:sz w:val="18"/>
                <w:szCs w:val="18"/>
              </w:rPr>
            </w:pPr>
            <w:ins w:id="400" w:author="ml f" w:date="2014-11-07T19:05:00Z">
              <w:r w:rsidRPr="00A872B5">
                <w:rPr>
                  <w:rFonts w:ascii="Verdana" w:hAnsi="Verdana"/>
                  <w:sz w:val="18"/>
                  <w:szCs w:val="18"/>
                </w:rPr>
                <w:t>184 (52.9%)</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01" w:author="ml f" w:date="2014-11-07T19:05:00Z"/>
                <w:rFonts w:ascii="Verdana" w:hAnsi="Verdana"/>
                <w:sz w:val="18"/>
                <w:szCs w:val="18"/>
              </w:rPr>
            </w:pPr>
            <w:ins w:id="402" w:author="ml f" w:date="2014-11-07T19:05:00Z">
              <w:r w:rsidRPr="00A872B5">
                <w:rPr>
                  <w:rFonts w:ascii="Verdana" w:hAnsi="Verdana"/>
                  <w:sz w:val="18"/>
                  <w:szCs w:val="18"/>
                </w:rPr>
                <w:t>192 (55.2%)</w:t>
              </w:r>
            </w:ins>
          </w:p>
        </w:tc>
        <w:tc>
          <w:tcPr>
            <w:tcW w:w="84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A872B5" w:rsidRPr="00A872B5" w:rsidRDefault="00A872B5" w:rsidP="00A872B5">
            <w:pPr>
              <w:rPr>
                <w:ins w:id="403" w:author="ml f" w:date="2014-11-07T19:05:00Z"/>
                <w:rFonts w:ascii="Verdana" w:hAnsi="Verdana"/>
                <w:sz w:val="18"/>
                <w:szCs w:val="18"/>
              </w:rPr>
            </w:pPr>
          </w:p>
        </w:tc>
      </w:tr>
      <w:tr w:rsidR="00A872B5" w:rsidRPr="00A872B5">
        <w:trPr>
          <w:trHeight w:val="340"/>
          <w:ins w:id="404"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405" w:author="ml f" w:date="2014-11-07T19:05:00Z"/>
                <w:rFonts w:ascii="Verdana" w:hAnsi="Verdana"/>
                <w:sz w:val="18"/>
                <w:szCs w:val="18"/>
              </w:rPr>
            </w:pPr>
            <w:ins w:id="406" w:author="ml f" w:date="2014-11-07T19:05:00Z">
              <w:r w:rsidRPr="00A872B5">
                <w:rPr>
                  <w:rFonts w:ascii="Verdana" w:hAnsi="Verdana"/>
                  <w:sz w:val="18"/>
                  <w:szCs w:val="18"/>
                </w:rPr>
                <w:t>SICU</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07" w:author="ml f" w:date="2014-11-07T19:05:00Z"/>
                <w:rFonts w:ascii="Verdana" w:hAnsi="Verdana"/>
                <w:sz w:val="18"/>
                <w:szCs w:val="18"/>
              </w:rPr>
            </w:pPr>
            <w:ins w:id="408" w:author="ml f" w:date="2014-11-07T19:05:00Z">
              <w:r w:rsidRPr="00A872B5">
                <w:rPr>
                  <w:rFonts w:ascii="Verdana" w:hAnsi="Verdana"/>
                  <w:sz w:val="18"/>
                  <w:szCs w:val="18"/>
                </w:rPr>
                <w:t>288 (26.4%)</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09" w:author="ml f" w:date="2014-11-07T19:05:00Z"/>
                <w:rFonts w:ascii="Verdana" w:hAnsi="Verdana"/>
                <w:sz w:val="18"/>
                <w:szCs w:val="18"/>
              </w:rPr>
            </w:pPr>
            <w:ins w:id="410" w:author="ml f" w:date="2014-11-07T19:05:00Z">
              <w:r w:rsidRPr="00A872B5">
                <w:rPr>
                  <w:rFonts w:ascii="Verdana" w:hAnsi="Verdana"/>
                  <w:sz w:val="18"/>
                  <w:szCs w:val="18"/>
                </w:rPr>
                <w:t>694 (70.5)</w:t>
              </w:r>
            </w:ins>
          </w:p>
        </w:tc>
        <w:tc>
          <w:tcPr>
            <w:tcW w:w="102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A872B5" w:rsidRPr="00A872B5" w:rsidRDefault="00A872B5" w:rsidP="00A872B5">
            <w:pPr>
              <w:rPr>
                <w:ins w:id="411" w:author="ml f" w:date="2014-11-07T19:05:00Z"/>
                <w:rFonts w:ascii="Verdana" w:hAnsi="Verdana"/>
                <w:b/>
                <w:bCs/>
                <w:sz w:val="18"/>
                <w:szCs w:val="18"/>
              </w:rPr>
            </w:pPr>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12" w:author="ml f" w:date="2014-11-07T19:05:00Z"/>
                <w:rFonts w:ascii="Verdana" w:hAnsi="Verdana"/>
                <w:sz w:val="18"/>
                <w:szCs w:val="18"/>
              </w:rPr>
            </w:pPr>
            <w:ins w:id="413" w:author="ml f" w:date="2014-11-07T19:05:00Z">
              <w:r w:rsidRPr="00A872B5">
                <w:rPr>
                  <w:rFonts w:ascii="Verdana" w:hAnsi="Verdana"/>
                  <w:sz w:val="18"/>
                  <w:szCs w:val="18"/>
                </w:rPr>
                <w:t>164 (47.1%)</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14" w:author="ml f" w:date="2014-11-07T19:05:00Z"/>
                <w:rFonts w:ascii="Verdana" w:hAnsi="Verdana"/>
                <w:sz w:val="18"/>
                <w:szCs w:val="18"/>
              </w:rPr>
            </w:pPr>
            <w:ins w:id="415" w:author="ml f" w:date="2014-11-07T19:05:00Z">
              <w:r w:rsidRPr="00A872B5">
                <w:rPr>
                  <w:rFonts w:ascii="Verdana" w:hAnsi="Verdana"/>
                  <w:sz w:val="18"/>
                  <w:szCs w:val="18"/>
                </w:rPr>
                <w:t>156 (44.8%)</w:t>
              </w:r>
            </w:ins>
          </w:p>
        </w:tc>
        <w:tc>
          <w:tcPr>
            <w:tcW w:w="84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A872B5" w:rsidRPr="00A872B5" w:rsidRDefault="00A872B5" w:rsidP="00A872B5">
            <w:pPr>
              <w:rPr>
                <w:ins w:id="416" w:author="ml f" w:date="2014-11-07T19:05:00Z"/>
                <w:rFonts w:ascii="Verdana" w:hAnsi="Verdana"/>
                <w:sz w:val="18"/>
                <w:szCs w:val="18"/>
              </w:rPr>
            </w:pPr>
          </w:p>
        </w:tc>
      </w:tr>
      <w:tr w:rsidR="00A872B5" w:rsidRPr="00A872B5">
        <w:trPr>
          <w:trHeight w:val="480"/>
          <w:ins w:id="417"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418" w:author="ml f" w:date="2014-11-07T19:05:00Z"/>
                <w:rFonts w:ascii="Verdana" w:hAnsi="Verdana"/>
                <w:b/>
                <w:bCs/>
                <w:sz w:val="18"/>
                <w:szCs w:val="18"/>
              </w:rPr>
            </w:pPr>
            <w:ins w:id="419" w:author="ml f" w:date="2014-11-07T19:05:00Z">
              <w:r w:rsidRPr="00A872B5">
                <w:rPr>
                  <w:rFonts w:ascii="Verdana" w:hAnsi="Verdana"/>
                  <w:b/>
                  <w:bCs/>
                  <w:sz w:val="18"/>
                  <w:szCs w:val="18"/>
                </w:rPr>
                <w:t>Co-morbidities</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20" w:author="ml f" w:date="2014-11-07T19:05:00Z"/>
                <w:rFonts w:ascii="Verdana" w:hAnsi="Verdana"/>
                <w:sz w:val="18"/>
                <w:szCs w:val="18"/>
              </w:rPr>
            </w:pPr>
            <w:ins w:id="421" w:author="ml f" w:date="2014-11-07T19:05:00Z">
              <w:r w:rsidRPr="00A872B5">
                <w:rPr>
                  <w:rFonts w:ascii="Verdana" w:hAnsi="Verdana"/>
                  <w:sz w:val="18"/>
                  <w:szCs w:val="18"/>
                </w:rPr>
                <w:t> </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22" w:author="ml f" w:date="2014-11-07T19:05:00Z"/>
                <w:rFonts w:ascii="Verdana" w:hAnsi="Verdana"/>
                <w:sz w:val="18"/>
                <w:szCs w:val="18"/>
              </w:rPr>
            </w:pPr>
            <w:ins w:id="423" w:author="ml f" w:date="2014-11-07T19:05:00Z">
              <w:r w:rsidRPr="00A872B5">
                <w:rPr>
                  <w:rFonts w:ascii="Verdana" w:hAnsi="Verdana"/>
                  <w:sz w:val="18"/>
                  <w:szCs w:val="18"/>
                </w:rPr>
                <w:t> </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24" w:author="ml f" w:date="2014-11-07T19:05:00Z"/>
                <w:rFonts w:ascii="Verdana" w:hAnsi="Verdana"/>
                <w:sz w:val="18"/>
                <w:szCs w:val="18"/>
              </w:rPr>
            </w:pPr>
            <w:ins w:id="425" w:author="ml f" w:date="2014-11-07T19:05:00Z">
              <w:r w:rsidRPr="00A872B5">
                <w:rPr>
                  <w:rFonts w:ascii="Verdana" w:hAnsi="Verdana"/>
                  <w:sz w:val="18"/>
                  <w:szCs w:val="18"/>
                </w:rPr>
                <w:t> </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26" w:author="ml f" w:date="2014-11-07T19:05:00Z"/>
                <w:rFonts w:ascii="Verdana" w:hAnsi="Verdana"/>
                <w:sz w:val="18"/>
                <w:szCs w:val="18"/>
              </w:rPr>
            </w:pPr>
            <w:ins w:id="427" w:author="ml f" w:date="2014-11-07T19:05:00Z">
              <w:r w:rsidRPr="00A872B5">
                <w:rPr>
                  <w:rFonts w:ascii="Verdana" w:hAnsi="Verdana"/>
                  <w:sz w:val="18"/>
                  <w:szCs w:val="18"/>
                </w:rPr>
                <w:t> </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28" w:author="ml f" w:date="2014-11-07T19:05:00Z"/>
                <w:rFonts w:ascii="Verdana" w:hAnsi="Verdana"/>
                <w:sz w:val="18"/>
                <w:szCs w:val="18"/>
              </w:rPr>
            </w:pPr>
            <w:ins w:id="429" w:author="ml f" w:date="2014-11-07T19:05:00Z">
              <w:r w:rsidRPr="00A872B5">
                <w:rPr>
                  <w:rFonts w:ascii="Verdana" w:hAnsi="Verdana"/>
                  <w:sz w:val="18"/>
                  <w:szCs w:val="18"/>
                </w:rPr>
                <w:t> </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30" w:author="ml f" w:date="2014-11-07T19:05:00Z"/>
                <w:rFonts w:ascii="Verdana" w:hAnsi="Verdana"/>
                <w:sz w:val="18"/>
                <w:szCs w:val="18"/>
              </w:rPr>
            </w:pPr>
            <w:ins w:id="431" w:author="ml f" w:date="2014-11-07T19:05:00Z">
              <w:r w:rsidRPr="00A872B5">
                <w:rPr>
                  <w:rFonts w:ascii="Verdana" w:hAnsi="Verdana"/>
                  <w:sz w:val="18"/>
                  <w:szCs w:val="18"/>
                </w:rPr>
                <w:t> </w:t>
              </w:r>
            </w:ins>
          </w:p>
        </w:tc>
      </w:tr>
      <w:tr w:rsidR="00A872B5" w:rsidRPr="00A872B5">
        <w:trPr>
          <w:trHeight w:val="340"/>
          <w:ins w:id="432"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433" w:author="ml f" w:date="2014-11-07T19:05:00Z"/>
                <w:rFonts w:ascii="Verdana" w:hAnsi="Verdana"/>
                <w:sz w:val="18"/>
                <w:szCs w:val="18"/>
              </w:rPr>
            </w:pPr>
            <w:ins w:id="434" w:author="ml f" w:date="2014-11-07T19:05:00Z">
              <w:r w:rsidRPr="00A872B5">
                <w:rPr>
                  <w:rFonts w:ascii="Verdana" w:hAnsi="Verdana"/>
                  <w:sz w:val="18"/>
                  <w:szCs w:val="18"/>
                </w:rPr>
                <w:t>CHF</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35" w:author="ml f" w:date="2014-11-07T19:05:00Z"/>
                <w:rFonts w:ascii="Verdana" w:hAnsi="Verdana"/>
                <w:sz w:val="18"/>
                <w:szCs w:val="18"/>
              </w:rPr>
            </w:pPr>
            <w:ins w:id="436" w:author="ml f" w:date="2014-11-07T19:05:00Z">
              <w:r w:rsidRPr="00A872B5">
                <w:rPr>
                  <w:rFonts w:ascii="Verdana" w:hAnsi="Verdana"/>
                  <w:sz w:val="18"/>
                  <w:szCs w:val="18"/>
                </w:rPr>
                <w:t>97 (12.5%)</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37" w:author="ml f" w:date="2014-11-07T19:05:00Z"/>
                <w:rFonts w:ascii="Verdana" w:hAnsi="Verdana"/>
                <w:sz w:val="18"/>
                <w:szCs w:val="18"/>
              </w:rPr>
            </w:pPr>
            <w:ins w:id="438" w:author="ml f" w:date="2014-11-07T19:05:00Z">
              <w:r w:rsidRPr="00A872B5">
                <w:rPr>
                  <w:rFonts w:ascii="Verdana" w:hAnsi="Verdana"/>
                  <w:sz w:val="18"/>
                  <w:szCs w:val="18"/>
                </w:rPr>
                <w:t>116 (11.8%)</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39" w:author="ml f" w:date="2014-11-07T19:05:00Z"/>
                <w:rFonts w:ascii="Verdana" w:hAnsi="Verdana"/>
                <w:sz w:val="18"/>
                <w:szCs w:val="18"/>
              </w:rPr>
            </w:pPr>
            <w:ins w:id="440" w:author="ml f" w:date="2014-11-07T19:05:00Z">
              <w:r w:rsidRPr="00A872B5">
                <w:rPr>
                  <w:rFonts w:ascii="Verdana" w:hAnsi="Verdana"/>
                  <w:sz w:val="18"/>
                  <w:szCs w:val="18"/>
                </w:rPr>
                <w:t>0.7</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41" w:author="ml f" w:date="2014-11-07T19:05:00Z"/>
                <w:rFonts w:ascii="Verdana" w:hAnsi="Verdana"/>
                <w:sz w:val="18"/>
                <w:szCs w:val="18"/>
              </w:rPr>
            </w:pPr>
            <w:ins w:id="442" w:author="ml f" w:date="2014-11-07T19:05:00Z">
              <w:r w:rsidRPr="00A872B5">
                <w:rPr>
                  <w:rFonts w:ascii="Verdana" w:hAnsi="Verdana"/>
                  <w:sz w:val="18"/>
                  <w:szCs w:val="18"/>
                </w:rPr>
                <w:t>44 (12.6%)</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43" w:author="ml f" w:date="2014-11-07T19:05:00Z"/>
                <w:rFonts w:ascii="Verdana" w:hAnsi="Verdana"/>
                <w:sz w:val="18"/>
                <w:szCs w:val="18"/>
              </w:rPr>
            </w:pPr>
            <w:ins w:id="444" w:author="ml f" w:date="2014-11-07T19:05:00Z">
              <w:r w:rsidRPr="00A872B5">
                <w:rPr>
                  <w:rFonts w:ascii="Verdana" w:hAnsi="Verdana"/>
                  <w:sz w:val="18"/>
                  <w:szCs w:val="18"/>
                </w:rPr>
                <w:t>36 (10.3%)</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45" w:author="ml f" w:date="2014-11-07T19:05:00Z"/>
                <w:rFonts w:ascii="Verdana" w:hAnsi="Verdana"/>
                <w:sz w:val="18"/>
                <w:szCs w:val="18"/>
              </w:rPr>
            </w:pPr>
            <w:ins w:id="446" w:author="ml f" w:date="2014-11-07T19:05:00Z">
              <w:r w:rsidRPr="00A872B5">
                <w:rPr>
                  <w:rFonts w:ascii="Verdana" w:hAnsi="Verdana"/>
                  <w:sz w:val="18"/>
                  <w:szCs w:val="18"/>
                </w:rPr>
                <w:t>0.4</w:t>
              </w:r>
            </w:ins>
          </w:p>
        </w:tc>
      </w:tr>
      <w:tr w:rsidR="00A872B5" w:rsidRPr="00A872B5">
        <w:trPr>
          <w:trHeight w:val="340"/>
          <w:ins w:id="447"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448" w:author="ml f" w:date="2014-11-07T19:05:00Z"/>
                <w:rFonts w:ascii="Verdana" w:hAnsi="Verdana"/>
                <w:sz w:val="18"/>
                <w:szCs w:val="18"/>
              </w:rPr>
            </w:pPr>
            <w:ins w:id="449" w:author="ml f" w:date="2014-11-07T19:05:00Z">
              <w:r w:rsidRPr="00A872B5">
                <w:rPr>
                  <w:rFonts w:ascii="Verdana" w:hAnsi="Verdana"/>
                  <w:sz w:val="18"/>
                  <w:szCs w:val="18"/>
                </w:rPr>
                <w:t>A-fib</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50" w:author="ml f" w:date="2014-11-07T19:05:00Z"/>
                <w:rFonts w:ascii="Verdana" w:hAnsi="Verdana"/>
                <w:sz w:val="18"/>
                <w:szCs w:val="18"/>
              </w:rPr>
            </w:pPr>
            <w:ins w:id="451" w:author="ml f" w:date="2014-11-07T19:05:00Z">
              <w:r w:rsidRPr="00A872B5">
                <w:rPr>
                  <w:rFonts w:ascii="Verdana" w:hAnsi="Verdana"/>
                  <w:sz w:val="18"/>
                  <w:szCs w:val="18"/>
                </w:rPr>
                <w:t>82 (10.4%)</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52" w:author="ml f" w:date="2014-11-07T19:05:00Z"/>
                <w:rFonts w:ascii="Verdana" w:hAnsi="Verdana"/>
                <w:sz w:val="18"/>
                <w:szCs w:val="18"/>
              </w:rPr>
            </w:pPr>
            <w:ins w:id="453" w:author="ml f" w:date="2014-11-07T19:05:00Z">
              <w:r w:rsidRPr="00A872B5">
                <w:rPr>
                  <w:rFonts w:ascii="Verdana" w:hAnsi="Verdana"/>
                  <w:sz w:val="18"/>
                  <w:szCs w:val="18"/>
                </w:rPr>
                <w:t>125 (12.7%)</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54" w:author="ml f" w:date="2014-11-07T19:05:00Z"/>
                <w:rFonts w:ascii="Verdana" w:hAnsi="Verdana"/>
                <w:sz w:val="18"/>
                <w:szCs w:val="18"/>
              </w:rPr>
            </w:pPr>
            <w:ins w:id="455" w:author="ml f" w:date="2014-11-07T19:05:00Z">
              <w:r w:rsidRPr="00A872B5">
                <w:rPr>
                  <w:rFonts w:ascii="Verdana" w:hAnsi="Verdana"/>
                  <w:sz w:val="18"/>
                  <w:szCs w:val="18"/>
                </w:rPr>
                <w:t>0.1</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56" w:author="ml f" w:date="2014-11-07T19:05:00Z"/>
                <w:rFonts w:ascii="Verdana" w:hAnsi="Verdana"/>
                <w:sz w:val="18"/>
                <w:szCs w:val="18"/>
              </w:rPr>
            </w:pPr>
            <w:ins w:id="457" w:author="ml f" w:date="2014-11-07T19:05:00Z">
              <w:r w:rsidRPr="00A872B5">
                <w:rPr>
                  <w:rFonts w:ascii="Verdana" w:hAnsi="Verdana"/>
                  <w:sz w:val="18"/>
                  <w:szCs w:val="18"/>
                </w:rPr>
                <w:t>36 (10.3%)</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58" w:author="ml f" w:date="2014-11-07T19:05:00Z"/>
                <w:rFonts w:ascii="Verdana" w:hAnsi="Verdana"/>
                <w:sz w:val="18"/>
                <w:szCs w:val="18"/>
              </w:rPr>
            </w:pPr>
            <w:ins w:id="459" w:author="ml f" w:date="2014-11-07T19:05:00Z">
              <w:r w:rsidRPr="00A872B5">
                <w:rPr>
                  <w:rFonts w:ascii="Verdana" w:hAnsi="Verdana"/>
                  <w:sz w:val="18"/>
                  <w:szCs w:val="18"/>
                </w:rPr>
                <w:t>32 (9.2%)</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60" w:author="ml f" w:date="2014-11-07T19:05:00Z"/>
                <w:rFonts w:ascii="Verdana" w:hAnsi="Verdana"/>
                <w:sz w:val="18"/>
                <w:szCs w:val="18"/>
              </w:rPr>
            </w:pPr>
            <w:ins w:id="461" w:author="ml f" w:date="2014-11-07T19:05:00Z">
              <w:r w:rsidRPr="00A872B5">
                <w:rPr>
                  <w:rFonts w:ascii="Verdana" w:hAnsi="Verdana"/>
                  <w:sz w:val="18"/>
                  <w:szCs w:val="18"/>
                </w:rPr>
                <w:t>0.7</w:t>
              </w:r>
            </w:ins>
          </w:p>
        </w:tc>
      </w:tr>
      <w:tr w:rsidR="00A872B5" w:rsidRPr="00A872B5">
        <w:trPr>
          <w:trHeight w:val="340"/>
          <w:ins w:id="462"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463" w:author="ml f" w:date="2014-11-07T19:05:00Z"/>
                <w:rFonts w:ascii="Verdana" w:hAnsi="Verdana"/>
                <w:sz w:val="18"/>
                <w:szCs w:val="18"/>
              </w:rPr>
            </w:pPr>
            <w:ins w:id="464" w:author="ml f" w:date="2014-11-07T19:05:00Z">
              <w:r w:rsidRPr="00A872B5">
                <w:rPr>
                  <w:rFonts w:ascii="Verdana" w:hAnsi="Verdana"/>
                  <w:sz w:val="18"/>
                  <w:szCs w:val="18"/>
                </w:rPr>
                <w:t>Renal Disease</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65" w:author="ml f" w:date="2014-11-07T19:05:00Z"/>
                <w:rFonts w:ascii="Verdana" w:hAnsi="Verdana"/>
                <w:sz w:val="18"/>
                <w:szCs w:val="18"/>
              </w:rPr>
            </w:pPr>
            <w:ins w:id="466" w:author="ml f" w:date="2014-11-07T19:05:00Z">
              <w:r w:rsidRPr="00A872B5">
                <w:rPr>
                  <w:rFonts w:ascii="Verdana" w:hAnsi="Verdana"/>
                  <w:sz w:val="18"/>
                  <w:szCs w:val="18"/>
                </w:rPr>
                <w:t>28 (3.5%)</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67" w:author="ml f" w:date="2014-11-07T19:05:00Z"/>
                <w:rFonts w:ascii="Verdana" w:hAnsi="Verdana"/>
                <w:sz w:val="18"/>
                <w:szCs w:val="18"/>
              </w:rPr>
            </w:pPr>
            <w:ins w:id="468" w:author="ml f" w:date="2014-11-07T19:05:00Z">
              <w:r w:rsidRPr="00A872B5">
                <w:rPr>
                  <w:rFonts w:ascii="Verdana" w:hAnsi="Verdana"/>
                  <w:sz w:val="18"/>
                  <w:szCs w:val="18"/>
                </w:rPr>
                <w:t>32 (3.3%)</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69" w:author="ml f" w:date="2014-11-07T19:05:00Z"/>
                <w:rFonts w:ascii="Verdana" w:hAnsi="Verdana"/>
                <w:sz w:val="18"/>
                <w:szCs w:val="18"/>
              </w:rPr>
            </w:pPr>
            <w:ins w:id="470" w:author="ml f" w:date="2014-11-07T19:05:00Z">
              <w:r w:rsidRPr="00A872B5">
                <w:rPr>
                  <w:rFonts w:ascii="Verdana" w:hAnsi="Verdana"/>
                  <w:sz w:val="18"/>
                  <w:szCs w:val="18"/>
                </w:rPr>
                <w:t>0.8</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71" w:author="ml f" w:date="2014-11-07T19:05:00Z"/>
                <w:rFonts w:ascii="Verdana" w:hAnsi="Verdana"/>
                <w:sz w:val="18"/>
                <w:szCs w:val="18"/>
              </w:rPr>
            </w:pPr>
            <w:ins w:id="472" w:author="ml f" w:date="2014-11-07T19:05:00Z">
              <w:r w:rsidRPr="00A872B5">
                <w:rPr>
                  <w:rFonts w:ascii="Verdana" w:hAnsi="Verdana"/>
                  <w:sz w:val="18"/>
                  <w:szCs w:val="18"/>
                </w:rPr>
                <w:t>13 (3.8%)</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73" w:author="ml f" w:date="2014-11-07T19:05:00Z"/>
                <w:rFonts w:ascii="Verdana" w:hAnsi="Verdana"/>
                <w:sz w:val="18"/>
                <w:szCs w:val="18"/>
              </w:rPr>
            </w:pPr>
            <w:ins w:id="474" w:author="ml f" w:date="2014-11-07T19:05:00Z">
              <w:r w:rsidRPr="00A872B5">
                <w:rPr>
                  <w:rFonts w:ascii="Verdana" w:hAnsi="Verdana"/>
                  <w:sz w:val="18"/>
                  <w:szCs w:val="18"/>
                </w:rPr>
                <w:t>10 (2.9%)</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75" w:author="ml f" w:date="2014-11-07T19:05:00Z"/>
                <w:rFonts w:ascii="Verdana" w:hAnsi="Verdana"/>
                <w:sz w:val="18"/>
                <w:szCs w:val="18"/>
              </w:rPr>
            </w:pPr>
            <w:ins w:id="476" w:author="ml f" w:date="2014-11-07T19:05:00Z">
              <w:r w:rsidRPr="00A872B5">
                <w:rPr>
                  <w:rFonts w:ascii="Verdana" w:hAnsi="Verdana"/>
                  <w:sz w:val="18"/>
                  <w:szCs w:val="18"/>
                </w:rPr>
                <w:t>0.7</w:t>
              </w:r>
            </w:ins>
          </w:p>
        </w:tc>
      </w:tr>
      <w:tr w:rsidR="00A872B5" w:rsidRPr="00A872B5">
        <w:trPr>
          <w:trHeight w:val="340"/>
          <w:ins w:id="477"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478" w:author="ml f" w:date="2014-11-07T19:05:00Z"/>
                <w:rFonts w:ascii="Verdana" w:hAnsi="Verdana"/>
                <w:sz w:val="18"/>
                <w:szCs w:val="18"/>
              </w:rPr>
            </w:pPr>
            <w:ins w:id="479" w:author="ml f" w:date="2014-11-07T19:05:00Z">
              <w:r w:rsidRPr="00A872B5">
                <w:rPr>
                  <w:rFonts w:ascii="Verdana" w:hAnsi="Verdana"/>
                  <w:sz w:val="18"/>
                  <w:szCs w:val="18"/>
                </w:rPr>
                <w:t>Liver Disease</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80" w:author="ml f" w:date="2014-11-07T19:05:00Z"/>
                <w:rFonts w:ascii="Verdana" w:hAnsi="Verdana"/>
                <w:sz w:val="18"/>
                <w:szCs w:val="18"/>
              </w:rPr>
            </w:pPr>
            <w:ins w:id="481" w:author="ml f" w:date="2014-11-07T19:05:00Z">
              <w:r w:rsidRPr="00A872B5">
                <w:rPr>
                  <w:rFonts w:ascii="Verdana" w:hAnsi="Verdana"/>
                  <w:sz w:val="18"/>
                  <w:szCs w:val="18"/>
                </w:rPr>
                <w:t>28 (4.8%)</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82" w:author="ml f" w:date="2014-11-07T19:05:00Z"/>
                <w:rFonts w:ascii="Verdana" w:hAnsi="Verdana"/>
                <w:sz w:val="18"/>
                <w:szCs w:val="18"/>
              </w:rPr>
            </w:pPr>
            <w:ins w:id="483" w:author="ml f" w:date="2014-11-07T19:05:00Z">
              <w:r w:rsidRPr="00A872B5">
                <w:rPr>
                  <w:rFonts w:ascii="Verdana" w:hAnsi="Verdana"/>
                  <w:sz w:val="18"/>
                  <w:szCs w:val="18"/>
                </w:rPr>
                <w:t>61 (6.2%)</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84" w:author="ml f" w:date="2014-11-07T19:05:00Z"/>
                <w:rFonts w:ascii="Verdana" w:hAnsi="Verdana"/>
                <w:sz w:val="18"/>
                <w:szCs w:val="18"/>
              </w:rPr>
            </w:pPr>
            <w:ins w:id="485" w:author="ml f" w:date="2014-11-07T19:05:00Z">
              <w:r w:rsidRPr="00A872B5">
                <w:rPr>
                  <w:rFonts w:ascii="Verdana" w:hAnsi="Verdana"/>
                  <w:sz w:val="18"/>
                  <w:szCs w:val="18"/>
                </w:rPr>
                <w:t>0.2</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86" w:author="ml f" w:date="2014-11-07T19:05:00Z"/>
                <w:rFonts w:ascii="Verdana" w:hAnsi="Verdana"/>
                <w:sz w:val="18"/>
                <w:szCs w:val="18"/>
              </w:rPr>
            </w:pPr>
            <w:ins w:id="487" w:author="ml f" w:date="2014-11-07T19:05:00Z">
              <w:r w:rsidRPr="00A872B5">
                <w:rPr>
                  <w:rFonts w:ascii="Verdana" w:hAnsi="Verdana"/>
                  <w:sz w:val="18"/>
                  <w:szCs w:val="18"/>
                </w:rPr>
                <w:t>14 (4%)</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88" w:author="ml f" w:date="2014-11-07T19:05:00Z"/>
                <w:rFonts w:ascii="Verdana" w:hAnsi="Verdana"/>
                <w:sz w:val="18"/>
                <w:szCs w:val="18"/>
              </w:rPr>
            </w:pPr>
            <w:ins w:id="489" w:author="ml f" w:date="2014-11-07T19:05:00Z">
              <w:r w:rsidRPr="00A872B5">
                <w:rPr>
                  <w:rFonts w:ascii="Verdana" w:hAnsi="Verdana"/>
                  <w:sz w:val="18"/>
                  <w:szCs w:val="18"/>
                </w:rPr>
                <w:t>18 (5.2%)</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90" w:author="ml f" w:date="2014-11-07T19:05:00Z"/>
                <w:rFonts w:ascii="Verdana" w:hAnsi="Verdana"/>
                <w:sz w:val="18"/>
                <w:szCs w:val="18"/>
              </w:rPr>
            </w:pPr>
            <w:ins w:id="491" w:author="ml f" w:date="2014-11-07T19:05:00Z">
              <w:r w:rsidRPr="00A872B5">
                <w:rPr>
                  <w:rFonts w:ascii="Verdana" w:hAnsi="Verdana"/>
                  <w:sz w:val="18"/>
                  <w:szCs w:val="18"/>
                </w:rPr>
                <w:t>0.6</w:t>
              </w:r>
            </w:ins>
          </w:p>
        </w:tc>
      </w:tr>
      <w:tr w:rsidR="00A872B5" w:rsidRPr="00A872B5">
        <w:trPr>
          <w:trHeight w:val="340"/>
          <w:ins w:id="492"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493" w:author="ml f" w:date="2014-11-07T19:05:00Z"/>
                <w:rFonts w:ascii="Verdana" w:hAnsi="Verdana"/>
                <w:sz w:val="18"/>
                <w:szCs w:val="18"/>
              </w:rPr>
            </w:pPr>
            <w:ins w:id="494" w:author="ml f" w:date="2014-11-07T19:05:00Z">
              <w:r w:rsidRPr="00A872B5">
                <w:rPr>
                  <w:rFonts w:ascii="Verdana" w:hAnsi="Verdana"/>
                  <w:sz w:val="18"/>
                  <w:szCs w:val="18"/>
                </w:rPr>
                <w:t>COPD</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95" w:author="ml f" w:date="2014-11-07T19:05:00Z"/>
                <w:rFonts w:ascii="Verdana" w:hAnsi="Verdana"/>
                <w:sz w:val="18"/>
                <w:szCs w:val="18"/>
              </w:rPr>
            </w:pPr>
            <w:ins w:id="496" w:author="ml f" w:date="2014-11-07T19:05:00Z">
              <w:r w:rsidRPr="00A872B5">
                <w:rPr>
                  <w:rFonts w:ascii="Verdana" w:hAnsi="Verdana"/>
                  <w:sz w:val="18"/>
                  <w:szCs w:val="18"/>
                </w:rPr>
                <w:t>81 (10.23%)</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97" w:author="ml f" w:date="2014-11-07T19:05:00Z"/>
                <w:rFonts w:ascii="Verdana" w:hAnsi="Verdana"/>
                <w:sz w:val="18"/>
                <w:szCs w:val="18"/>
              </w:rPr>
            </w:pPr>
            <w:ins w:id="498" w:author="ml f" w:date="2014-11-07T19:05:00Z">
              <w:r w:rsidRPr="00A872B5">
                <w:rPr>
                  <w:rFonts w:ascii="Verdana" w:hAnsi="Verdana"/>
                  <w:sz w:val="18"/>
                  <w:szCs w:val="18"/>
                </w:rPr>
                <w:t>76 (7.72%)</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99" w:author="ml f" w:date="2014-11-07T19:05:00Z"/>
                <w:rFonts w:ascii="Verdana" w:hAnsi="Verdana"/>
                <w:sz w:val="18"/>
                <w:szCs w:val="18"/>
              </w:rPr>
            </w:pPr>
            <w:ins w:id="500" w:author="ml f" w:date="2014-11-07T19:05:00Z">
              <w:r w:rsidRPr="00A872B5">
                <w:rPr>
                  <w:rFonts w:ascii="Verdana" w:hAnsi="Verdana"/>
                  <w:sz w:val="18"/>
                  <w:szCs w:val="18"/>
                </w:rPr>
                <w:t>0.07</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01" w:author="ml f" w:date="2014-11-07T19:05:00Z"/>
                <w:rFonts w:ascii="Verdana" w:hAnsi="Verdana"/>
                <w:sz w:val="18"/>
                <w:szCs w:val="18"/>
              </w:rPr>
            </w:pPr>
            <w:ins w:id="502" w:author="ml f" w:date="2014-11-07T19:05:00Z">
              <w:r w:rsidRPr="00A872B5">
                <w:rPr>
                  <w:rFonts w:ascii="Verdana" w:hAnsi="Verdana"/>
                  <w:sz w:val="18"/>
                  <w:szCs w:val="18"/>
                </w:rPr>
                <w:t>32 (9.2%)</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03" w:author="ml f" w:date="2014-11-07T19:05:00Z"/>
                <w:rFonts w:ascii="Verdana" w:hAnsi="Verdana"/>
                <w:sz w:val="18"/>
                <w:szCs w:val="18"/>
              </w:rPr>
            </w:pPr>
            <w:ins w:id="504" w:author="ml f" w:date="2014-11-07T19:05:00Z">
              <w:r w:rsidRPr="00A872B5">
                <w:rPr>
                  <w:rFonts w:ascii="Verdana" w:hAnsi="Verdana"/>
                  <w:sz w:val="18"/>
                  <w:szCs w:val="18"/>
                </w:rPr>
                <w:t>39 (11.2%)</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05" w:author="ml f" w:date="2014-11-07T19:05:00Z"/>
                <w:rFonts w:ascii="Verdana" w:hAnsi="Verdana"/>
                <w:sz w:val="18"/>
                <w:szCs w:val="18"/>
              </w:rPr>
            </w:pPr>
            <w:ins w:id="506" w:author="ml f" w:date="2014-11-07T19:05:00Z">
              <w:r w:rsidRPr="00A872B5">
                <w:rPr>
                  <w:rFonts w:ascii="Verdana" w:hAnsi="Verdana"/>
                  <w:sz w:val="18"/>
                  <w:szCs w:val="18"/>
                </w:rPr>
                <w:t>0.5</w:t>
              </w:r>
            </w:ins>
          </w:p>
        </w:tc>
      </w:tr>
      <w:tr w:rsidR="00A872B5" w:rsidRPr="00A872B5">
        <w:trPr>
          <w:trHeight w:val="340"/>
          <w:ins w:id="507"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508" w:author="ml f" w:date="2014-11-07T19:05:00Z"/>
                <w:rFonts w:ascii="Verdana" w:hAnsi="Verdana"/>
                <w:sz w:val="18"/>
                <w:szCs w:val="18"/>
              </w:rPr>
            </w:pPr>
            <w:ins w:id="509" w:author="ml f" w:date="2014-11-07T19:05:00Z">
              <w:r w:rsidRPr="00A872B5">
                <w:rPr>
                  <w:rFonts w:ascii="Verdana" w:hAnsi="Verdana"/>
                  <w:sz w:val="18"/>
                  <w:szCs w:val="18"/>
                </w:rPr>
                <w:t>CAD</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10" w:author="ml f" w:date="2014-11-07T19:05:00Z"/>
                <w:rFonts w:ascii="Verdana" w:hAnsi="Verdana"/>
                <w:sz w:val="18"/>
                <w:szCs w:val="18"/>
              </w:rPr>
            </w:pPr>
            <w:ins w:id="511" w:author="ml f" w:date="2014-11-07T19:05:00Z">
              <w:r w:rsidRPr="00A872B5">
                <w:rPr>
                  <w:rFonts w:ascii="Verdana" w:hAnsi="Verdana"/>
                  <w:sz w:val="18"/>
                  <w:szCs w:val="18"/>
                </w:rPr>
                <w:t>51 (6.4%)</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12" w:author="ml f" w:date="2014-11-07T19:05:00Z"/>
                <w:rFonts w:ascii="Verdana" w:hAnsi="Verdana"/>
                <w:sz w:val="18"/>
                <w:szCs w:val="18"/>
              </w:rPr>
            </w:pPr>
            <w:ins w:id="513" w:author="ml f" w:date="2014-11-07T19:05:00Z">
              <w:r w:rsidRPr="00A872B5">
                <w:rPr>
                  <w:rFonts w:ascii="Verdana" w:hAnsi="Verdana"/>
                  <w:sz w:val="18"/>
                  <w:szCs w:val="18"/>
                </w:rPr>
                <w:t>72 (7.32%)</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14" w:author="ml f" w:date="2014-11-07T19:05:00Z"/>
                <w:rFonts w:ascii="Verdana" w:hAnsi="Verdana"/>
                <w:sz w:val="18"/>
                <w:szCs w:val="18"/>
              </w:rPr>
            </w:pPr>
            <w:ins w:id="515" w:author="ml f" w:date="2014-11-07T19:05:00Z">
              <w:r w:rsidRPr="00A872B5">
                <w:rPr>
                  <w:rFonts w:ascii="Verdana" w:hAnsi="Verdana"/>
                  <w:sz w:val="18"/>
                  <w:szCs w:val="18"/>
                </w:rPr>
                <w:t>0.5</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16" w:author="ml f" w:date="2014-11-07T19:05:00Z"/>
                <w:rFonts w:ascii="Verdana" w:hAnsi="Verdana"/>
                <w:sz w:val="18"/>
                <w:szCs w:val="18"/>
              </w:rPr>
            </w:pPr>
            <w:ins w:id="517" w:author="ml f" w:date="2014-11-07T19:05:00Z">
              <w:r w:rsidRPr="00A872B5">
                <w:rPr>
                  <w:rFonts w:ascii="Verdana" w:hAnsi="Verdana"/>
                  <w:sz w:val="18"/>
                  <w:szCs w:val="18"/>
                </w:rPr>
                <w:t>23 (6.6%)</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18" w:author="ml f" w:date="2014-11-07T19:05:00Z"/>
                <w:rFonts w:ascii="Verdana" w:hAnsi="Verdana"/>
                <w:sz w:val="18"/>
                <w:szCs w:val="18"/>
              </w:rPr>
            </w:pPr>
            <w:ins w:id="519" w:author="ml f" w:date="2014-11-07T19:05:00Z">
              <w:r w:rsidRPr="00A872B5">
                <w:rPr>
                  <w:rFonts w:ascii="Verdana" w:hAnsi="Verdana"/>
                  <w:sz w:val="18"/>
                  <w:szCs w:val="18"/>
                </w:rPr>
                <w:t>21 (6%)</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20" w:author="ml f" w:date="2014-11-07T19:05:00Z"/>
                <w:rFonts w:ascii="Verdana" w:hAnsi="Verdana"/>
                <w:sz w:val="18"/>
                <w:szCs w:val="18"/>
              </w:rPr>
            </w:pPr>
            <w:ins w:id="521" w:author="ml f" w:date="2014-11-07T19:05:00Z">
              <w:r w:rsidRPr="00A872B5">
                <w:rPr>
                  <w:rFonts w:ascii="Verdana" w:hAnsi="Verdana"/>
                  <w:sz w:val="18"/>
                  <w:szCs w:val="18"/>
                </w:rPr>
                <w:t>0.8</w:t>
              </w:r>
            </w:ins>
          </w:p>
        </w:tc>
      </w:tr>
      <w:tr w:rsidR="00A872B5" w:rsidRPr="00A872B5">
        <w:trPr>
          <w:trHeight w:val="340"/>
          <w:ins w:id="522"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523" w:author="ml f" w:date="2014-11-07T19:05:00Z"/>
                <w:rFonts w:ascii="Verdana" w:hAnsi="Verdana"/>
                <w:sz w:val="18"/>
                <w:szCs w:val="18"/>
              </w:rPr>
            </w:pPr>
            <w:ins w:id="524" w:author="ml f" w:date="2014-11-07T19:05:00Z">
              <w:r w:rsidRPr="00A872B5">
                <w:rPr>
                  <w:rFonts w:ascii="Verdana" w:hAnsi="Verdana"/>
                  <w:sz w:val="18"/>
                  <w:szCs w:val="18"/>
                </w:rPr>
                <w:t>Stroke</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25" w:author="ml f" w:date="2014-11-07T19:05:00Z"/>
                <w:rFonts w:ascii="Verdana" w:hAnsi="Verdana"/>
                <w:sz w:val="18"/>
                <w:szCs w:val="18"/>
              </w:rPr>
            </w:pPr>
            <w:ins w:id="526" w:author="ml f" w:date="2014-11-07T19:05:00Z">
              <w:r w:rsidRPr="00A872B5">
                <w:rPr>
                  <w:rFonts w:ascii="Verdana" w:hAnsi="Verdana"/>
                  <w:sz w:val="18"/>
                  <w:szCs w:val="18"/>
                </w:rPr>
                <w:t>70 (8.8%)</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27" w:author="ml f" w:date="2014-11-07T19:05:00Z"/>
                <w:rFonts w:ascii="Verdana" w:hAnsi="Verdana"/>
                <w:sz w:val="18"/>
                <w:szCs w:val="18"/>
              </w:rPr>
            </w:pPr>
            <w:ins w:id="528" w:author="ml f" w:date="2014-11-07T19:05:00Z">
              <w:r w:rsidRPr="00A872B5">
                <w:rPr>
                  <w:rFonts w:ascii="Verdana" w:hAnsi="Verdana"/>
                  <w:sz w:val="18"/>
                  <w:szCs w:val="18"/>
                </w:rPr>
                <w:t>152 (15.5%)</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29" w:author="ml f" w:date="2014-11-07T19:05:00Z"/>
                <w:rFonts w:ascii="Verdana" w:hAnsi="Verdana"/>
                <w:b/>
                <w:bCs/>
                <w:sz w:val="18"/>
                <w:szCs w:val="18"/>
              </w:rPr>
            </w:pPr>
            <w:ins w:id="530" w:author="ml f" w:date="2014-11-07T19:05:00Z">
              <w:r w:rsidRPr="00A872B5">
                <w:rPr>
                  <w:rFonts w:ascii="Verdana" w:hAnsi="Verdana"/>
                  <w:b/>
                  <w:bCs/>
                  <w:sz w:val="18"/>
                  <w:szCs w:val="18"/>
                </w:rPr>
                <w:t>0.0001</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31" w:author="ml f" w:date="2014-11-07T19:05:00Z"/>
                <w:rFonts w:ascii="Verdana" w:hAnsi="Verdana"/>
                <w:sz w:val="18"/>
                <w:szCs w:val="18"/>
              </w:rPr>
            </w:pPr>
            <w:ins w:id="532" w:author="ml f" w:date="2014-11-07T19:05:00Z">
              <w:r w:rsidRPr="00A872B5">
                <w:rPr>
                  <w:rFonts w:ascii="Verdana" w:hAnsi="Verdana"/>
                  <w:sz w:val="18"/>
                  <w:szCs w:val="18"/>
                </w:rPr>
                <w:t>32 (9.2%)</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33" w:author="ml f" w:date="2014-11-07T19:05:00Z"/>
                <w:rFonts w:ascii="Verdana" w:hAnsi="Verdana"/>
                <w:sz w:val="18"/>
                <w:szCs w:val="18"/>
              </w:rPr>
            </w:pPr>
            <w:ins w:id="534" w:author="ml f" w:date="2014-11-07T19:05:00Z">
              <w:r w:rsidRPr="00A872B5">
                <w:rPr>
                  <w:rFonts w:ascii="Verdana" w:hAnsi="Verdana"/>
                  <w:sz w:val="18"/>
                  <w:szCs w:val="18"/>
                </w:rPr>
                <w:t>33 (9.5%)</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35" w:author="ml f" w:date="2014-11-07T19:05:00Z"/>
                <w:rFonts w:ascii="Verdana" w:hAnsi="Verdana"/>
                <w:sz w:val="18"/>
                <w:szCs w:val="18"/>
              </w:rPr>
            </w:pPr>
            <w:ins w:id="536" w:author="ml f" w:date="2014-11-07T19:05:00Z">
              <w:r w:rsidRPr="00A872B5">
                <w:rPr>
                  <w:rFonts w:ascii="Verdana" w:hAnsi="Verdana"/>
                  <w:sz w:val="18"/>
                  <w:szCs w:val="18"/>
                </w:rPr>
                <w:t>1</w:t>
              </w:r>
            </w:ins>
          </w:p>
        </w:tc>
      </w:tr>
      <w:tr w:rsidR="00A872B5" w:rsidRPr="00A872B5">
        <w:trPr>
          <w:trHeight w:val="340"/>
          <w:ins w:id="537"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538" w:author="ml f" w:date="2014-11-07T19:05:00Z"/>
                <w:rFonts w:ascii="Verdana" w:hAnsi="Verdana"/>
                <w:sz w:val="18"/>
                <w:szCs w:val="18"/>
              </w:rPr>
            </w:pPr>
            <w:ins w:id="539" w:author="ml f" w:date="2014-11-07T19:05:00Z">
              <w:r w:rsidRPr="00A872B5">
                <w:rPr>
                  <w:rFonts w:ascii="Verdana" w:hAnsi="Verdana"/>
                  <w:sz w:val="18"/>
                  <w:szCs w:val="18"/>
                </w:rPr>
                <w:t>Malignance</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40" w:author="ml f" w:date="2014-11-07T19:05:00Z"/>
                <w:rFonts w:ascii="Verdana" w:hAnsi="Verdana"/>
                <w:sz w:val="18"/>
                <w:szCs w:val="18"/>
              </w:rPr>
            </w:pPr>
            <w:ins w:id="541" w:author="ml f" w:date="2014-11-07T19:05:00Z">
              <w:r w:rsidRPr="00A872B5">
                <w:rPr>
                  <w:rFonts w:ascii="Verdana" w:hAnsi="Verdana"/>
                  <w:sz w:val="18"/>
                  <w:szCs w:val="18"/>
                </w:rPr>
                <w:t>92 (11.6%)</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42" w:author="ml f" w:date="2014-11-07T19:05:00Z"/>
                <w:rFonts w:ascii="Verdana" w:hAnsi="Verdana"/>
                <w:sz w:val="18"/>
                <w:szCs w:val="18"/>
              </w:rPr>
            </w:pPr>
            <w:ins w:id="543" w:author="ml f" w:date="2014-11-07T19:05:00Z">
              <w:r w:rsidRPr="00A872B5">
                <w:rPr>
                  <w:rFonts w:ascii="Verdana" w:hAnsi="Verdana"/>
                  <w:sz w:val="18"/>
                  <w:szCs w:val="18"/>
                </w:rPr>
                <w:t>164 (16.7%)</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44" w:author="ml f" w:date="2014-11-07T19:05:00Z"/>
                <w:rFonts w:ascii="Verdana" w:hAnsi="Verdana"/>
                <w:b/>
                <w:bCs/>
                <w:sz w:val="18"/>
                <w:szCs w:val="18"/>
              </w:rPr>
            </w:pPr>
            <w:ins w:id="545" w:author="ml f" w:date="2014-11-07T19:05:00Z">
              <w:r w:rsidRPr="00A872B5">
                <w:rPr>
                  <w:rFonts w:ascii="Verdana" w:hAnsi="Verdana"/>
                  <w:b/>
                  <w:bCs/>
                  <w:sz w:val="18"/>
                  <w:szCs w:val="18"/>
                </w:rPr>
                <w:t>0.003</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46" w:author="ml f" w:date="2014-11-07T19:05:00Z"/>
                <w:rFonts w:ascii="Verdana" w:hAnsi="Verdana"/>
                <w:sz w:val="18"/>
                <w:szCs w:val="18"/>
              </w:rPr>
            </w:pPr>
            <w:ins w:id="547" w:author="ml f" w:date="2014-11-07T19:05:00Z">
              <w:r w:rsidRPr="00A872B5">
                <w:rPr>
                  <w:rFonts w:ascii="Verdana" w:hAnsi="Verdana"/>
                  <w:sz w:val="18"/>
                  <w:szCs w:val="18"/>
                </w:rPr>
                <w:t>44 (12.6%)</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48" w:author="ml f" w:date="2014-11-07T19:05:00Z"/>
                <w:rFonts w:ascii="Verdana" w:hAnsi="Verdana"/>
                <w:sz w:val="18"/>
                <w:szCs w:val="18"/>
              </w:rPr>
            </w:pPr>
            <w:ins w:id="549" w:author="ml f" w:date="2014-11-07T19:05:00Z">
              <w:r w:rsidRPr="00A872B5">
                <w:rPr>
                  <w:rFonts w:ascii="Verdana" w:hAnsi="Verdana"/>
                  <w:sz w:val="18"/>
                  <w:szCs w:val="18"/>
                </w:rPr>
                <w:t>51 (14.7%)</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50" w:author="ml f" w:date="2014-11-07T19:05:00Z"/>
                <w:rFonts w:ascii="Verdana" w:hAnsi="Verdana"/>
                <w:sz w:val="18"/>
                <w:szCs w:val="18"/>
              </w:rPr>
            </w:pPr>
            <w:ins w:id="551" w:author="ml f" w:date="2014-11-07T19:05:00Z">
              <w:r w:rsidRPr="00A872B5">
                <w:rPr>
                  <w:rFonts w:ascii="Verdana" w:hAnsi="Verdana"/>
                  <w:sz w:val="18"/>
                  <w:szCs w:val="18"/>
                </w:rPr>
                <w:t>0.6</w:t>
              </w:r>
            </w:ins>
          </w:p>
        </w:tc>
      </w:tr>
      <w:tr w:rsidR="00A872B5" w:rsidRPr="00A872B5">
        <w:trPr>
          <w:trHeight w:val="520"/>
          <w:ins w:id="552"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553" w:author="ml f" w:date="2014-11-07T19:05:00Z"/>
                <w:rFonts w:ascii="Verdana" w:hAnsi="Verdana"/>
                <w:sz w:val="18"/>
                <w:szCs w:val="18"/>
              </w:rPr>
            </w:pPr>
            <w:proofErr w:type="spellStart"/>
            <w:ins w:id="554" w:author="ml f" w:date="2014-11-07T19:05:00Z">
              <w:r w:rsidRPr="00A872B5">
                <w:rPr>
                  <w:rFonts w:ascii="Verdana" w:hAnsi="Verdana"/>
                  <w:sz w:val="18"/>
                  <w:szCs w:val="18"/>
                </w:rPr>
                <w:t>Respotary</w:t>
              </w:r>
              <w:proofErr w:type="spellEnd"/>
              <w:r w:rsidRPr="00A872B5">
                <w:rPr>
                  <w:rFonts w:ascii="Verdana" w:hAnsi="Verdana"/>
                  <w:sz w:val="18"/>
                  <w:szCs w:val="18"/>
                </w:rPr>
                <w:t xml:space="preserve"> Disease </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55" w:author="ml f" w:date="2014-11-07T19:05:00Z"/>
                <w:rFonts w:ascii="Verdana" w:hAnsi="Verdana"/>
                <w:sz w:val="18"/>
                <w:szCs w:val="18"/>
              </w:rPr>
            </w:pPr>
            <w:ins w:id="556" w:author="ml f" w:date="2014-11-07T19:05:00Z">
              <w:r w:rsidRPr="00A872B5">
                <w:rPr>
                  <w:rFonts w:ascii="Verdana" w:hAnsi="Verdana"/>
                  <w:sz w:val="18"/>
                  <w:szCs w:val="18"/>
                </w:rPr>
                <w:t>278 (35.1%)</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57" w:author="ml f" w:date="2014-11-07T19:05:00Z"/>
                <w:rFonts w:ascii="Verdana" w:hAnsi="Verdana"/>
                <w:sz w:val="18"/>
                <w:szCs w:val="18"/>
              </w:rPr>
            </w:pPr>
            <w:ins w:id="558" w:author="ml f" w:date="2014-11-07T19:05:00Z">
              <w:r w:rsidRPr="00A872B5">
                <w:rPr>
                  <w:rFonts w:ascii="Verdana" w:hAnsi="Verdana"/>
                  <w:sz w:val="18"/>
                  <w:szCs w:val="18"/>
                </w:rPr>
                <w:t>287 (29.2%)</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59" w:author="ml f" w:date="2014-11-07T19:05:00Z"/>
                <w:rFonts w:ascii="Verdana" w:hAnsi="Verdana"/>
                <w:b/>
                <w:bCs/>
                <w:sz w:val="18"/>
                <w:szCs w:val="18"/>
              </w:rPr>
            </w:pPr>
            <w:ins w:id="560" w:author="ml f" w:date="2014-11-07T19:05:00Z">
              <w:r w:rsidRPr="00A872B5">
                <w:rPr>
                  <w:rFonts w:ascii="Verdana" w:hAnsi="Verdana"/>
                  <w:b/>
                  <w:bCs/>
                  <w:sz w:val="18"/>
                  <w:szCs w:val="18"/>
                </w:rPr>
                <w:t>0.008</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61" w:author="ml f" w:date="2014-11-07T19:05:00Z"/>
                <w:rFonts w:ascii="Verdana" w:hAnsi="Verdana"/>
                <w:sz w:val="18"/>
                <w:szCs w:val="18"/>
              </w:rPr>
            </w:pPr>
            <w:ins w:id="562" w:author="ml f" w:date="2014-11-07T19:05:00Z">
              <w:r w:rsidRPr="00A872B5">
                <w:rPr>
                  <w:rFonts w:ascii="Verdana" w:hAnsi="Verdana"/>
                  <w:sz w:val="18"/>
                  <w:szCs w:val="18"/>
                </w:rPr>
                <w:t>121 (34.7%)</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63" w:author="ml f" w:date="2014-11-07T19:05:00Z"/>
                <w:rFonts w:ascii="Verdana" w:hAnsi="Verdana"/>
                <w:sz w:val="18"/>
                <w:szCs w:val="18"/>
              </w:rPr>
            </w:pPr>
            <w:ins w:id="564" w:author="ml f" w:date="2014-11-07T19:05:00Z">
              <w:r w:rsidRPr="00A872B5">
                <w:rPr>
                  <w:rFonts w:ascii="Verdana" w:hAnsi="Verdana"/>
                  <w:sz w:val="18"/>
                  <w:szCs w:val="18"/>
                </w:rPr>
                <w:t>125 (35.9%)</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65" w:author="ml f" w:date="2014-11-07T19:05:00Z"/>
                <w:rFonts w:ascii="Verdana" w:hAnsi="Verdana"/>
                <w:sz w:val="18"/>
                <w:szCs w:val="18"/>
              </w:rPr>
            </w:pPr>
            <w:ins w:id="566" w:author="ml f" w:date="2014-11-07T19:05:00Z">
              <w:r w:rsidRPr="00A872B5">
                <w:rPr>
                  <w:rFonts w:ascii="Verdana" w:hAnsi="Verdana"/>
                  <w:sz w:val="18"/>
                  <w:szCs w:val="18"/>
                </w:rPr>
                <w:t>0.8</w:t>
              </w:r>
            </w:ins>
          </w:p>
        </w:tc>
      </w:tr>
      <w:tr w:rsidR="00A872B5" w:rsidRPr="00A872B5">
        <w:trPr>
          <w:trHeight w:val="340"/>
          <w:ins w:id="567"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568" w:author="ml f" w:date="2014-11-07T19:05:00Z"/>
                <w:rFonts w:ascii="Verdana" w:hAnsi="Verdana"/>
                <w:b/>
                <w:bCs/>
                <w:sz w:val="18"/>
                <w:szCs w:val="18"/>
              </w:rPr>
            </w:pPr>
            <w:proofErr w:type="gramStart"/>
            <w:ins w:id="569" w:author="ml f" w:date="2014-11-07T19:05:00Z">
              <w:r w:rsidRPr="00A872B5">
                <w:rPr>
                  <w:rFonts w:ascii="Verdana" w:hAnsi="Verdana"/>
                  <w:b/>
                  <w:bCs/>
                  <w:sz w:val="18"/>
                  <w:szCs w:val="18"/>
                </w:rPr>
                <w:t>lab</w:t>
              </w:r>
              <w:proofErr w:type="gramEnd"/>
              <w:r w:rsidRPr="00A872B5">
                <w:rPr>
                  <w:rFonts w:ascii="Verdana" w:hAnsi="Verdana"/>
                  <w:b/>
                  <w:bCs/>
                  <w:sz w:val="18"/>
                  <w:szCs w:val="18"/>
                </w:rPr>
                <w:t xml:space="preserve"> tests</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70" w:author="ml f" w:date="2014-11-07T19:05:00Z"/>
                <w:rFonts w:ascii="Verdana" w:hAnsi="Verdana"/>
                <w:sz w:val="18"/>
                <w:szCs w:val="18"/>
              </w:rPr>
            </w:pPr>
            <w:ins w:id="571" w:author="ml f" w:date="2014-11-07T19:05:00Z">
              <w:r w:rsidRPr="00A872B5">
                <w:rPr>
                  <w:rFonts w:ascii="Verdana" w:hAnsi="Verdana"/>
                  <w:sz w:val="18"/>
                  <w:szCs w:val="18"/>
                </w:rPr>
                <w:t> </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72" w:author="ml f" w:date="2014-11-07T19:05:00Z"/>
                <w:rFonts w:ascii="Verdana" w:hAnsi="Verdana"/>
                <w:sz w:val="18"/>
                <w:szCs w:val="18"/>
              </w:rPr>
            </w:pPr>
            <w:ins w:id="573" w:author="ml f" w:date="2014-11-07T19:05:00Z">
              <w:r w:rsidRPr="00A872B5">
                <w:rPr>
                  <w:rFonts w:ascii="Verdana" w:hAnsi="Verdana"/>
                  <w:sz w:val="18"/>
                  <w:szCs w:val="18"/>
                </w:rPr>
                <w:t> </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74" w:author="ml f" w:date="2014-11-07T19:05:00Z"/>
                <w:rFonts w:ascii="Verdana" w:hAnsi="Verdana"/>
                <w:sz w:val="18"/>
                <w:szCs w:val="18"/>
              </w:rPr>
            </w:pPr>
            <w:ins w:id="575" w:author="ml f" w:date="2014-11-07T19:05:00Z">
              <w:r w:rsidRPr="00A872B5">
                <w:rPr>
                  <w:rFonts w:ascii="Verdana" w:hAnsi="Verdana"/>
                  <w:sz w:val="18"/>
                  <w:szCs w:val="18"/>
                </w:rPr>
                <w:t> </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76" w:author="ml f" w:date="2014-11-07T19:05:00Z"/>
                <w:rFonts w:ascii="Verdana" w:hAnsi="Verdana"/>
                <w:sz w:val="18"/>
                <w:szCs w:val="18"/>
              </w:rPr>
            </w:pPr>
            <w:ins w:id="577" w:author="ml f" w:date="2014-11-07T19:05:00Z">
              <w:r w:rsidRPr="00A872B5">
                <w:rPr>
                  <w:rFonts w:ascii="Verdana" w:hAnsi="Verdana"/>
                  <w:sz w:val="18"/>
                  <w:szCs w:val="18"/>
                </w:rPr>
                <w:t> </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78" w:author="ml f" w:date="2014-11-07T19:05:00Z"/>
                <w:rFonts w:ascii="Verdana" w:hAnsi="Verdana"/>
                <w:sz w:val="18"/>
                <w:szCs w:val="18"/>
              </w:rPr>
            </w:pPr>
            <w:ins w:id="579" w:author="ml f" w:date="2014-11-07T19:05:00Z">
              <w:r w:rsidRPr="00A872B5">
                <w:rPr>
                  <w:rFonts w:ascii="Verdana" w:hAnsi="Verdana"/>
                  <w:sz w:val="18"/>
                  <w:szCs w:val="18"/>
                </w:rPr>
                <w:t> </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80" w:author="ml f" w:date="2014-11-07T19:05:00Z"/>
                <w:rFonts w:ascii="Verdana" w:hAnsi="Verdana"/>
                <w:sz w:val="18"/>
                <w:szCs w:val="18"/>
              </w:rPr>
            </w:pPr>
            <w:ins w:id="581" w:author="ml f" w:date="2014-11-07T19:05:00Z">
              <w:r w:rsidRPr="00A872B5">
                <w:rPr>
                  <w:rFonts w:ascii="Verdana" w:hAnsi="Verdana"/>
                  <w:sz w:val="18"/>
                  <w:szCs w:val="18"/>
                </w:rPr>
                <w:t> </w:t>
              </w:r>
            </w:ins>
          </w:p>
        </w:tc>
      </w:tr>
      <w:tr w:rsidR="00A872B5" w:rsidRPr="00A872B5">
        <w:trPr>
          <w:trHeight w:val="340"/>
          <w:ins w:id="582"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583" w:author="ml f" w:date="2014-11-07T19:05:00Z"/>
                <w:rFonts w:ascii="Verdana" w:hAnsi="Verdana"/>
                <w:sz w:val="18"/>
                <w:szCs w:val="18"/>
              </w:rPr>
            </w:pPr>
            <w:ins w:id="584" w:author="ml f" w:date="2014-11-07T19:05:00Z">
              <w:r w:rsidRPr="00A872B5">
                <w:rPr>
                  <w:rFonts w:ascii="Verdana" w:hAnsi="Verdana"/>
                  <w:sz w:val="18"/>
                  <w:szCs w:val="18"/>
                </w:rPr>
                <w:t>WBC</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85" w:author="ml f" w:date="2014-11-07T19:05:00Z"/>
                <w:rFonts w:ascii="Verdana" w:hAnsi="Verdana"/>
                <w:sz w:val="18"/>
                <w:szCs w:val="18"/>
              </w:rPr>
            </w:pPr>
            <w:ins w:id="586" w:author="ml f" w:date="2014-11-07T19:05:00Z">
              <w:r w:rsidRPr="00A872B5">
                <w:rPr>
                  <w:rFonts w:ascii="Verdana" w:hAnsi="Verdana"/>
                  <w:sz w:val="18"/>
                  <w:szCs w:val="18"/>
                </w:rPr>
                <w:t>10.6 (7.8~14.3)</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87" w:author="ml f" w:date="2014-11-07T19:05:00Z"/>
                <w:rFonts w:ascii="Verdana" w:hAnsi="Verdana"/>
                <w:sz w:val="18"/>
                <w:szCs w:val="18"/>
              </w:rPr>
            </w:pPr>
            <w:ins w:id="588" w:author="ml f" w:date="2014-11-07T19:05:00Z">
              <w:r w:rsidRPr="00A872B5">
                <w:rPr>
                  <w:rFonts w:ascii="Verdana" w:hAnsi="Verdana"/>
                  <w:sz w:val="18"/>
                  <w:szCs w:val="18"/>
                </w:rPr>
                <w:t>11.8 (8.5~15.9)</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89" w:author="ml f" w:date="2014-11-07T19:05:00Z"/>
                <w:rFonts w:ascii="Verdana" w:hAnsi="Verdana"/>
                <w:b/>
                <w:bCs/>
                <w:sz w:val="18"/>
                <w:szCs w:val="18"/>
              </w:rPr>
            </w:pPr>
            <w:ins w:id="590" w:author="ml f" w:date="2014-11-07T19:05:00Z">
              <w:r w:rsidRPr="00A872B5">
                <w:rPr>
                  <w:rFonts w:ascii="Verdana" w:hAnsi="Verdana"/>
                  <w:b/>
                  <w:bCs/>
                  <w:sz w:val="18"/>
                  <w:szCs w:val="18"/>
                </w:rPr>
                <w:t>&lt;0.0001</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91" w:author="ml f" w:date="2014-11-07T19:05:00Z"/>
                <w:rFonts w:ascii="Verdana" w:hAnsi="Verdana"/>
                <w:sz w:val="18"/>
                <w:szCs w:val="18"/>
              </w:rPr>
            </w:pPr>
            <w:ins w:id="592" w:author="ml f" w:date="2014-11-07T19:05:00Z">
              <w:r w:rsidRPr="00A872B5">
                <w:rPr>
                  <w:rFonts w:ascii="Verdana" w:hAnsi="Verdana"/>
                  <w:sz w:val="18"/>
                  <w:szCs w:val="18"/>
                </w:rPr>
                <w:t>10.7 (8~14.8)</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93" w:author="ml f" w:date="2014-11-07T19:05:00Z"/>
                <w:rFonts w:ascii="Verdana" w:hAnsi="Verdana"/>
                <w:sz w:val="18"/>
                <w:szCs w:val="18"/>
              </w:rPr>
            </w:pPr>
            <w:ins w:id="594" w:author="ml f" w:date="2014-11-07T19:05:00Z">
              <w:r w:rsidRPr="00A872B5">
                <w:rPr>
                  <w:rFonts w:ascii="Verdana" w:hAnsi="Verdana"/>
                  <w:sz w:val="18"/>
                  <w:szCs w:val="18"/>
                </w:rPr>
                <w:t>11.5 (8.4~14.7)</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95" w:author="ml f" w:date="2014-11-07T19:05:00Z"/>
                <w:rFonts w:ascii="Verdana" w:hAnsi="Verdana"/>
                <w:sz w:val="18"/>
                <w:szCs w:val="18"/>
              </w:rPr>
            </w:pPr>
            <w:ins w:id="596" w:author="ml f" w:date="2014-11-07T19:05:00Z">
              <w:r w:rsidRPr="00A872B5">
                <w:rPr>
                  <w:rFonts w:ascii="Verdana" w:hAnsi="Verdana"/>
                  <w:sz w:val="18"/>
                  <w:szCs w:val="18"/>
                </w:rPr>
                <w:t>0.3</w:t>
              </w:r>
            </w:ins>
          </w:p>
        </w:tc>
      </w:tr>
      <w:tr w:rsidR="00A872B5" w:rsidRPr="00A872B5">
        <w:trPr>
          <w:trHeight w:val="340"/>
          <w:ins w:id="597"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598" w:author="ml f" w:date="2014-11-07T19:05:00Z"/>
                <w:rFonts w:ascii="Verdana" w:hAnsi="Verdana"/>
                <w:sz w:val="18"/>
                <w:szCs w:val="18"/>
              </w:rPr>
            </w:pPr>
            <w:ins w:id="599" w:author="ml f" w:date="2014-11-07T19:05:00Z">
              <w:r w:rsidRPr="00A872B5">
                <w:rPr>
                  <w:rFonts w:ascii="Verdana" w:hAnsi="Verdana"/>
                  <w:sz w:val="18"/>
                  <w:szCs w:val="18"/>
                </w:rPr>
                <w:t>Hemoglobin</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00" w:author="ml f" w:date="2014-11-07T19:05:00Z"/>
                <w:rFonts w:ascii="Verdana" w:hAnsi="Verdana"/>
                <w:sz w:val="18"/>
                <w:szCs w:val="18"/>
              </w:rPr>
            </w:pPr>
            <w:ins w:id="601" w:author="ml f" w:date="2014-11-07T19:05:00Z">
              <w:r w:rsidRPr="00A872B5">
                <w:rPr>
                  <w:rFonts w:ascii="Verdana" w:hAnsi="Verdana"/>
                  <w:sz w:val="18"/>
                  <w:szCs w:val="18"/>
                </w:rPr>
                <w:t>13 (11.3~14.4)</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02" w:author="ml f" w:date="2014-11-07T19:05:00Z"/>
                <w:rFonts w:ascii="Verdana" w:hAnsi="Verdana"/>
                <w:sz w:val="18"/>
                <w:szCs w:val="18"/>
              </w:rPr>
            </w:pPr>
            <w:ins w:id="603" w:author="ml f" w:date="2014-11-07T19:05:00Z">
              <w:r w:rsidRPr="00A872B5">
                <w:rPr>
                  <w:rFonts w:ascii="Verdana" w:hAnsi="Verdana"/>
                  <w:sz w:val="18"/>
                  <w:szCs w:val="18"/>
                </w:rPr>
                <w:t>12.6 (11~14.1)</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04" w:author="ml f" w:date="2014-11-07T19:05:00Z"/>
                <w:rFonts w:ascii="Verdana" w:hAnsi="Verdana"/>
                <w:b/>
                <w:bCs/>
                <w:sz w:val="18"/>
                <w:szCs w:val="18"/>
              </w:rPr>
            </w:pPr>
            <w:ins w:id="605" w:author="ml f" w:date="2014-11-07T19:05:00Z">
              <w:r w:rsidRPr="00A872B5">
                <w:rPr>
                  <w:rFonts w:ascii="Verdana" w:hAnsi="Verdana"/>
                  <w:b/>
                  <w:bCs/>
                  <w:sz w:val="18"/>
                  <w:szCs w:val="18"/>
                </w:rPr>
                <w:t>0.003</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06" w:author="ml f" w:date="2014-11-07T19:05:00Z"/>
                <w:rFonts w:ascii="Verdana" w:hAnsi="Verdana"/>
                <w:sz w:val="18"/>
                <w:szCs w:val="18"/>
              </w:rPr>
            </w:pPr>
            <w:ins w:id="607" w:author="ml f" w:date="2014-11-07T19:05:00Z">
              <w:r w:rsidRPr="00A872B5">
                <w:rPr>
                  <w:rFonts w:ascii="Verdana" w:hAnsi="Verdana"/>
                  <w:sz w:val="18"/>
                  <w:szCs w:val="18"/>
                </w:rPr>
                <w:t>12.8 (11.2 ~14.2)</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08" w:author="ml f" w:date="2014-11-07T19:05:00Z"/>
                <w:rFonts w:ascii="Verdana" w:hAnsi="Verdana"/>
                <w:sz w:val="18"/>
                <w:szCs w:val="18"/>
              </w:rPr>
            </w:pPr>
            <w:ins w:id="609" w:author="ml f" w:date="2014-11-07T19:05:00Z">
              <w:r w:rsidRPr="00A872B5">
                <w:rPr>
                  <w:rFonts w:ascii="Verdana" w:hAnsi="Verdana"/>
                  <w:sz w:val="18"/>
                  <w:szCs w:val="18"/>
                </w:rPr>
                <w:t>12.7 (11~14.1)</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10" w:author="ml f" w:date="2014-11-07T19:05:00Z"/>
                <w:rFonts w:ascii="Verdana" w:hAnsi="Verdana"/>
                <w:sz w:val="18"/>
                <w:szCs w:val="18"/>
              </w:rPr>
            </w:pPr>
            <w:ins w:id="611" w:author="ml f" w:date="2014-11-07T19:05:00Z">
              <w:r w:rsidRPr="00A872B5">
                <w:rPr>
                  <w:rFonts w:ascii="Verdana" w:hAnsi="Verdana"/>
                  <w:sz w:val="18"/>
                  <w:szCs w:val="18"/>
                </w:rPr>
                <w:t>0.5</w:t>
              </w:r>
            </w:ins>
          </w:p>
        </w:tc>
      </w:tr>
      <w:tr w:rsidR="00A872B5" w:rsidRPr="00A872B5">
        <w:trPr>
          <w:trHeight w:val="340"/>
          <w:ins w:id="612"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613" w:author="ml f" w:date="2014-11-07T19:05:00Z"/>
                <w:rFonts w:ascii="Verdana" w:hAnsi="Verdana"/>
                <w:sz w:val="18"/>
                <w:szCs w:val="18"/>
              </w:rPr>
            </w:pPr>
            <w:ins w:id="614" w:author="ml f" w:date="2014-11-07T19:05:00Z">
              <w:r w:rsidRPr="00A872B5">
                <w:rPr>
                  <w:rFonts w:ascii="Verdana" w:hAnsi="Verdana"/>
                  <w:sz w:val="18"/>
                  <w:szCs w:val="18"/>
                </w:rPr>
                <w:t>Platelet</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15" w:author="ml f" w:date="2014-11-07T19:05:00Z"/>
                <w:rFonts w:ascii="Verdana" w:hAnsi="Verdana"/>
                <w:sz w:val="18"/>
                <w:szCs w:val="18"/>
              </w:rPr>
            </w:pPr>
            <w:ins w:id="616" w:author="ml f" w:date="2014-11-07T19:05:00Z">
              <w:r w:rsidRPr="00A872B5">
                <w:rPr>
                  <w:rFonts w:ascii="Verdana" w:hAnsi="Verdana"/>
                  <w:sz w:val="18"/>
                  <w:szCs w:val="18"/>
                </w:rPr>
                <w:t>246 (190~304)</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17" w:author="ml f" w:date="2014-11-07T19:05:00Z"/>
                <w:rFonts w:ascii="Verdana" w:hAnsi="Verdana"/>
                <w:sz w:val="18"/>
                <w:szCs w:val="18"/>
              </w:rPr>
            </w:pPr>
            <w:ins w:id="618" w:author="ml f" w:date="2014-11-07T19:05:00Z">
              <w:r w:rsidRPr="00A872B5">
                <w:rPr>
                  <w:rFonts w:ascii="Verdana" w:hAnsi="Verdana"/>
                  <w:sz w:val="18"/>
                  <w:szCs w:val="18"/>
                </w:rPr>
                <w:t>237 (177~294)</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19" w:author="ml f" w:date="2014-11-07T19:05:00Z"/>
                <w:rFonts w:ascii="Verdana" w:hAnsi="Verdana"/>
                <w:sz w:val="18"/>
                <w:szCs w:val="18"/>
              </w:rPr>
            </w:pPr>
            <w:ins w:id="620" w:author="ml f" w:date="2014-11-07T19:05:00Z">
              <w:r w:rsidRPr="00A872B5">
                <w:rPr>
                  <w:rFonts w:ascii="Verdana" w:hAnsi="Verdana"/>
                  <w:sz w:val="18"/>
                  <w:szCs w:val="18"/>
                </w:rPr>
                <w:t>0.01</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21" w:author="ml f" w:date="2014-11-07T19:05:00Z"/>
                <w:rFonts w:ascii="Verdana" w:hAnsi="Verdana"/>
                <w:sz w:val="18"/>
                <w:szCs w:val="18"/>
              </w:rPr>
            </w:pPr>
            <w:ins w:id="622" w:author="ml f" w:date="2014-11-07T19:05:00Z">
              <w:r w:rsidRPr="00A872B5">
                <w:rPr>
                  <w:rFonts w:ascii="Verdana" w:hAnsi="Verdana"/>
                  <w:sz w:val="18"/>
                  <w:szCs w:val="18"/>
                </w:rPr>
                <w:t>238 (184~303)</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23" w:author="ml f" w:date="2014-11-07T19:05:00Z"/>
                <w:rFonts w:ascii="Verdana" w:hAnsi="Verdana"/>
                <w:sz w:val="18"/>
                <w:szCs w:val="18"/>
              </w:rPr>
            </w:pPr>
            <w:ins w:id="624" w:author="ml f" w:date="2014-11-07T19:05:00Z">
              <w:r w:rsidRPr="00A872B5">
                <w:rPr>
                  <w:rFonts w:ascii="Verdana" w:hAnsi="Verdana"/>
                  <w:sz w:val="18"/>
                  <w:szCs w:val="18"/>
                </w:rPr>
                <w:t>238 (186~289)</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25" w:author="ml f" w:date="2014-11-07T19:05:00Z"/>
                <w:rFonts w:ascii="Verdana" w:hAnsi="Verdana"/>
                <w:sz w:val="18"/>
                <w:szCs w:val="18"/>
              </w:rPr>
            </w:pPr>
            <w:ins w:id="626" w:author="ml f" w:date="2014-11-07T19:05:00Z">
              <w:r w:rsidRPr="00A872B5">
                <w:rPr>
                  <w:rFonts w:ascii="Verdana" w:hAnsi="Verdana"/>
                  <w:sz w:val="18"/>
                  <w:szCs w:val="18"/>
                </w:rPr>
                <w:t>0.7</w:t>
              </w:r>
            </w:ins>
          </w:p>
        </w:tc>
      </w:tr>
      <w:tr w:rsidR="00A872B5" w:rsidRPr="00A872B5">
        <w:trPr>
          <w:trHeight w:val="340"/>
          <w:ins w:id="627"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628" w:author="ml f" w:date="2014-11-07T19:05:00Z"/>
                <w:rFonts w:ascii="Verdana" w:hAnsi="Verdana"/>
                <w:sz w:val="18"/>
                <w:szCs w:val="18"/>
              </w:rPr>
            </w:pPr>
            <w:ins w:id="629" w:author="ml f" w:date="2014-11-07T19:05:00Z">
              <w:r w:rsidRPr="00A872B5">
                <w:rPr>
                  <w:rFonts w:ascii="Verdana" w:hAnsi="Verdana"/>
                  <w:sz w:val="18"/>
                  <w:szCs w:val="18"/>
                </w:rPr>
                <w:t>Sodium</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30" w:author="ml f" w:date="2014-11-07T19:05:00Z"/>
                <w:rFonts w:ascii="Verdana" w:hAnsi="Verdana"/>
                <w:sz w:val="18"/>
                <w:szCs w:val="18"/>
              </w:rPr>
            </w:pPr>
            <w:ins w:id="631" w:author="ml f" w:date="2014-11-07T19:05:00Z">
              <w:r w:rsidRPr="00A872B5">
                <w:rPr>
                  <w:rFonts w:ascii="Verdana" w:hAnsi="Verdana"/>
                  <w:sz w:val="18"/>
                  <w:szCs w:val="18"/>
                </w:rPr>
                <w:t>140 (138~143)</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32" w:author="ml f" w:date="2014-11-07T19:05:00Z"/>
                <w:rFonts w:ascii="Verdana" w:hAnsi="Verdana"/>
                <w:sz w:val="18"/>
                <w:szCs w:val="18"/>
              </w:rPr>
            </w:pPr>
            <w:ins w:id="633" w:author="ml f" w:date="2014-11-07T19:05:00Z">
              <w:r w:rsidRPr="00A872B5">
                <w:rPr>
                  <w:rFonts w:ascii="Verdana" w:hAnsi="Verdana"/>
                  <w:sz w:val="18"/>
                  <w:szCs w:val="18"/>
                </w:rPr>
                <w:t>140 (137~142)</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34" w:author="ml f" w:date="2014-11-07T19:05:00Z"/>
                <w:rFonts w:ascii="Verdana" w:hAnsi="Verdana"/>
                <w:sz w:val="18"/>
                <w:szCs w:val="18"/>
              </w:rPr>
            </w:pPr>
            <w:ins w:id="635" w:author="ml f" w:date="2014-11-07T19:05:00Z">
              <w:r w:rsidRPr="00A872B5">
                <w:rPr>
                  <w:rFonts w:ascii="Verdana" w:hAnsi="Verdana"/>
                  <w:sz w:val="18"/>
                  <w:szCs w:val="18"/>
                </w:rPr>
                <w:t>0.007</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36" w:author="ml f" w:date="2014-11-07T19:05:00Z"/>
                <w:rFonts w:ascii="Verdana" w:hAnsi="Verdana"/>
                <w:sz w:val="18"/>
                <w:szCs w:val="18"/>
              </w:rPr>
            </w:pPr>
            <w:ins w:id="637" w:author="ml f" w:date="2014-11-07T19:05:00Z">
              <w:r w:rsidRPr="00A872B5">
                <w:rPr>
                  <w:rFonts w:ascii="Verdana" w:hAnsi="Verdana"/>
                  <w:sz w:val="18"/>
                  <w:szCs w:val="18"/>
                </w:rPr>
                <w:t>140 (138~143)</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38" w:author="ml f" w:date="2014-11-07T19:05:00Z"/>
                <w:rFonts w:ascii="Verdana" w:hAnsi="Verdana"/>
                <w:sz w:val="18"/>
                <w:szCs w:val="18"/>
              </w:rPr>
            </w:pPr>
            <w:ins w:id="639" w:author="ml f" w:date="2014-11-07T19:05:00Z">
              <w:r w:rsidRPr="00A872B5">
                <w:rPr>
                  <w:rFonts w:ascii="Verdana" w:hAnsi="Verdana"/>
                  <w:sz w:val="18"/>
                  <w:szCs w:val="18"/>
                </w:rPr>
                <w:t>140 (137~142)</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40" w:author="ml f" w:date="2014-11-07T19:05:00Z"/>
                <w:rFonts w:ascii="Verdana" w:hAnsi="Verdana"/>
                <w:sz w:val="18"/>
                <w:szCs w:val="18"/>
              </w:rPr>
            </w:pPr>
            <w:ins w:id="641" w:author="ml f" w:date="2014-11-07T19:05:00Z">
              <w:r w:rsidRPr="00A872B5">
                <w:rPr>
                  <w:rFonts w:ascii="Verdana" w:hAnsi="Verdana"/>
                  <w:sz w:val="18"/>
                  <w:szCs w:val="18"/>
                </w:rPr>
                <w:t>0.6</w:t>
              </w:r>
            </w:ins>
          </w:p>
        </w:tc>
      </w:tr>
      <w:tr w:rsidR="00A872B5" w:rsidRPr="00A872B5">
        <w:trPr>
          <w:trHeight w:val="340"/>
          <w:ins w:id="642"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643" w:author="ml f" w:date="2014-11-07T19:05:00Z"/>
                <w:rFonts w:ascii="Verdana" w:hAnsi="Verdana"/>
                <w:sz w:val="18"/>
                <w:szCs w:val="18"/>
              </w:rPr>
            </w:pPr>
            <w:ins w:id="644" w:author="ml f" w:date="2014-11-07T19:05:00Z">
              <w:r w:rsidRPr="00A872B5">
                <w:rPr>
                  <w:rFonts w:ascii="Verdana" w:hAnsi="Verdana"/>
                  <w:sz w:val="18"/>
                  <w:szCs w:val="18"/>
                </w:rPr>
                <w:t>Potassium</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45" w:author="ml f" w:date="2014-11-07T19:05:00Z"/>
                <w:rFonts w:ascii="Verdana" w:hAnsi="Verdana"/>
                <w:sz w:val="18"/>
                <w:szCs w:val="18"/>
              </w:rPr>
            </w:pPr>
            <w:ins w:id="646" w:author="ml f" w:date="2014-11-07T19:05:00Z">
              <w:r w:rsidRPr="00A872B5">
                <w:rPr>
                  <w:rFonts w:ascii="Verdana" w:hAnsi="Verdana"/>
                  <w:sz w:val="18"/>
                  <w:szCs w:val="18"/>
                </w:rPr>
                <w:t>4 (3.6~4.5)</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47" w:author="ml f" w:date="2014-11-07T19:05:00Z"/>
                <w:rFonts w:ascii="Verdana" w:hAnsi="Verdana"/>
                <w:sz w:val="18"/>
                <w:szCs w:val="18"/>
              </w:rPr>
            </w:pPr>
            <w:ins w:id="648" w:author="ml f" w:date="2014-11-07T19:05:00Z">
              <w:r w:rsidRPr="00A872B5">
                <w:rPr>
                  <w:rFonts w:ascii="Verdana" w:hAnsi="Verdana"/>
                  <w:sz w:val="18"/>
                  <w:szCs w:val="18"/>
                </w:rPr>
                <w:t>4 (3.7~4.4)</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49" w:author="ml f" w:date="2014-11-07T19:05:00Z"/>
                <w:rFonts w:ascii="Verdana" w:hAnsi="Verdana"/>
                <w:sz w:val="18"/>
                <w:szCs w:val="18"/>
              </w:rPr>
            </w:pPr>
            <w:ins w:id="650" w:author="ml f" w:date="2014-11-07T19:05:00Z">
              <w:r w:rsidRPr="00A872B5">
                <w:rPr>
                  <w:rFonts w:ascii="Verdana" w:hAnsi="Verdana"/>
                  <w:sz w:val="18"/>
                  <w:szCs w:val="18"/>
                </w:rPr>
                <w:t>0.77</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51" w:author="ml f" w:date="2014-11-07T19:05:00Z"/>
                <w:rFonts w:ascii="Verdana" w:hAnsi="Verdana"/>
                <w:sz w:val="18"/>
                <w:szCs w:val="18"/>
              </w:rPr>
            </w:pPr>
            <w:ins w:id="652" w:author="ml f" w:date="2014-11-07T19:05:00Z">
              <w:r w:rsidRPr="00A872B5">
                <w:rPr>
                  <w:rFonts w:ascii="Verdana" w:hAnsi="Verdana"/>
                  <w:sz w:val="18"/>
                  <w:szCs w:val="18"/>
                </w:rPr>
                <w:t>4 (3.6~4.5)</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53" w:author="ml f" w:date="2014-11-07T19:05:00Z"/>
                <w:rFonts w:ascii="Verdana" w:hAnsi="Verdana"/>
                <w:sz w:val="18"/>
                <w:szCs w:val="18"/>
              </w:rPr>
            </w:pPr>
            <w:ins w:id="654" w:author="ml f" w:date="2014-11-07T19:05:00Z">
              <w:r w:rsidRPr="00A872B5">
                <w:rPr>
                  <w:rFonts w:ascii="Verdana" w:hAnsi="Verdana"/>
                  <w:sz w:val="18"/>
                  <w:szCs w:val="18"/>
                </w:rPr>
                <w:t>4 (3.7~4.4)</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55" w:author="ml f" w:date="2014-11-07T19:05:00Z"/>
                <w:rFonts w:ascii="Verdana" w:hAnsi="Verdana"/>
                <w:sz w:val="18"/>
                <w:szCs w:val="18"/>
              </w:rPr>
            </w:pPr>
            <w:ins w:id="656" w:author="ml f" w:date="2014-11-07T19:05:00Z">
              <w:r w:rsidRPr="00A872B5">
                <w:rPr>
                  <w:rFonts w:ascii="Verdana" w:hAnsi="Verdana"/>
                  <w:sz w:val="18"/>
                  <w:szCs w:val="18"/>
                </w:rPr>
                <w:t>0.8</w:t>
              </w:r>
            </w:ins>
          </w:p>
        </w:tc>
      </w:tr>
      <w:tr w:rsidR="00A872B5" w:rsidRPr="00A872B5">
        <w:trPr>
          <w:trHeight w:val="340"/>
          <w:ins w:id="657"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658" w:author="ml f" w:date="2014-11-07T19:05:00Z"/>
                <w:rFonts w:ascii="Verdana" w:hAnsi="Verdana"/>
                <w:sz w:val="18"/>
                <w:szCs w:val="18"/>
              </w:rPr>
            </w:pPr>
            <w:ins w:id="659" w:author="ml f" w:date="2014-11-07T19:05:00Z">
              <w:r w:rsidRPr="00A872B5">
                <w:rPr>
                  <w:rFonts w:ascii="Verdana" w:hAnsi="Verdana"/>
                  <w:sz w:val="18"/>
                  <w:szCs w:val="18"/>
                </w:rPr>
                <w:t>Bicarbonate</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60" w:author="ml f" w:date="2014-11-07T19:05:00Z"/>
                <w:rFonts w:ascii="Verdana" w:hAnsi="Verdana"/>
                <w:sz w:val="18"/>
                <w:szCs w:val="18"/>
              </w:rPr>
            </w:pPr>
            <w:ins w:id="661" w:author="ml f" w:date="2014-11-07T19:05:00Z">
              <w:r w:rsidRPr="00A872B5">
                <w:rPr>
                  <w:rFonts w:ascii="Verdana" w:hAnsi="Verdana"/>
                  <w:sz w:val="18"/>
                  <w:szCs w:val="18"/>
                </w:rPr>
                <w:t>24 (22~27)</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62" w:author="ml f" w:date="2014-11-07T19:05:00Z"/>
                <w:rFonts w:ascii="Verdana" w:hAnsi="Verdana"/>
                <w:sz w:val="18"/>
                <w:szCs w:val="18"/>
              </w:rPr>
            </w:pPr>
            <w:ins w:id="663" w:author="ml f" w:date="2014-11-07T19:05:00Z">
              <w:r w:rsidRPr="00A872B5">
                <w:rPr>
                  <w:rFonts w:ascii="Verdana" w:hAnsi="Verdana"/>
                  <w:sz w:val="18"/>
                  <w:szCs w:val="18"/>
                </w:rPr>
                <w:t>24 (21~27)</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64" w:author="ml f" w:date="2014-11-07T19:05:00Z"/>
                <w:rFonts w:ascii="Verdana" w:hAnsi="Verdana"/>
                <w:sz w:val="18"/>
                <w:szCs w:val="18"/>
              </w:rPr>
            </w:pPr>
            <w:ins w:id="665" w:author="ml f" w:date="2014-11-07T19:05:00Z">
              <w:r w:rsidRPr="00A872B5">
                <w:rPr>
                  <w:rFonts w:ascii="Verdana" w:hAnsi="Verdana"/>
                  <w:sz w:val="18"/>
                  <w:szCs w:val="18"/>
                </w:rPr>
                <w:t>0.05</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66" w:author="ml f" w:date="2014-11-07T19:05:00Z"/>
                <w:rFonts w:ascii="Verdana" w:hAnsi="Verdana"/>
                <w:sz w:val="18"/>
                <w:szCs w:val="18"/>
              </w:rPr>
            </w:pPr>
            <w:ins w:id="667" w:author="ml f" w:date="2014-11-07T19:05:00Z">
              <w:r w:rsidRPr="00A872B5">
                <w:rPr>
                  <w:rFonts w:ascii="Verdana" w:hAnsi="Verdana"/>
                  <w:sz w:val="18"/>
                  <w:szCs w:val="18"/>
                </w:rPr>
                <w:t>24 (22~27)</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68" w:author="ml f" w:date="2014-11-07T19:05:00Z"/>
                <w:rFonts w:ascii="Verdana" w:hAnsi="Verdana"/>
                <w:sz w:val="18"/>
                <w:szCs w:val="18"/>
              </w:rPr>
            </w:pPr>
            <w:ins w:id="669" w:author="ml f" w:date="2014-11-07T19:05:00Z">
              <w:r w:rsidRPr="00A872B5">
                <w:rPr>
                  <w:rFonts w:ascii="Verdana" w:hAnsi="Verdana"/>
                  <w:sz w:val="18"/>
                  <w:szCs w:val="18"/>
                </w:rPr>
                <w:t>24 (21~27)</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70" w:author="ml f" w:date="2014-11-07T19:05:00Z"/>
                <w:rFonts w:ascii="Verdana" w:hAnsi="Verdana"/>
                <w:sz w:val="18"/>
                <w:szCs w:val="18"/>
              </w:rPr>
            </w:pPr>
            <w:ins w:id="671" w:author="ml f" w:date="2014-11-07T19:05:00Z">
              <w:r w:rsidRPr="00A872B5">
                <w:rPr>
                  <w:rFonts w:ascii="Verdana" w:hAnsi="Verdana"/>
                  <w:sz w:val="18"/>
                  <w:szCs w:val="18"/>
                </w:rPr>
                <w:t>0.6</w:t>
              </w:r>
            </w:ins>
          </w:p>
        </w:tc>
      </w:tr>
      <w:tr w:rsidR="00A872B5" w:rsidRPr="00A872B5">
        <w:trPr>
          <w:trHeight w:val="340"/>
          <w:ins w:id="672"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673" w:author="ml f" w:date="2014-11-07T19:05:00Z"/>
                <w:rFonts w:ascii="Verdana" w:hAnsi="Verdana"/>
                <w:sz w:val="18"/>
                <w:szCs w:val="18"/>
              </w:rPr>
            </w:pPr>
            <w:ins w:id="674" w:author="ml f" w:date="2014-11-07T19:05:00Z">
              <w:r w:rsidRPr="00A872B5">
                <w:rPr>
                  <w:rFonts w:ascii="Verdana" w:hAnsi="Verdana"/>
                  <w:sz w:val="18"/>
                  <w:szCs w:val="18"/>
                </w:rPr>
                <w:t>Chloride</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75" w:author="ml f" w:date="2014-11-07T19:05:00Z"/>
                <w:rFonts w:ascii="Verdana" w:hAnsi="Verdana"/>
                <w:sz w:val="18"/>
                <w:szCs w:val="18"/>
              </w:rPr>
            </w:pPr>
            <w:ins w:id="676" w:author="ml f" w:date="2014-11-07T19:05:00Z">
              <w:r w:rsidRPr="00A872B5">
                <w:rPr>
                  <w:rFonts w:ascii="Verdana" w:hAnsi="Verdana"/>
                  <w:sz w:val="18"/>
                  <w:szCs w:val="18"/>
                </w:rPr>
                <w:t>104 (100~107)</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77" w:author="ml f" w:date="2014-11-07T19:05:00Z"/>
                <w:rFonts w:ascii="Verdana" w:hAnsi="Verdana"/>
                <w:sz w:val="18"/>
                <w:szCs w:val="18"/>
              </w:rPr>
            </w:pPr>
            <w:ins w:id="678" w:author="ml f" w:date="2014-11-07T19:05:00Z">
              <w:r w:rsidRPr="00A872B5">
                <w:rPr>
                  <w:rFonts w:ascii="Verdana" w:hAnsi="Verdana"/>
                  <w:sz w:val="18"/>
                  <w:szCs w:val="18"/>
                </w:rPr>
                <w:t>104 (101~108)</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79" w:author="ml f" w:date="2014-11-07T19:05:00Z"/>
                <w:rFonts w:ascii="Verdana" w:hAnsi="Verdana"/>
                <w:b/>
                <w:bCs/>
                <w:sz w:val="18"/>
                <w:szCs w:val="18"/>
              </w:rPr>
            </w:pPr>
            <w:ins w:id="680" w:author="ml f" w:date="2014-11-07T19:05:00Z">
              <w:r w:rsidRPr="00A872B5">
                <w:rPr>
                  <w:rFonts w:ascii="Verdana" w:hAnsi="Verdana"/>
                  <w:b/>
                  <w:bCs/>
                  <w:sz w:val="18"/>
                  <w:szCs w:val="18"/>
                </w:rPr>
                <w:t>0.0003</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81" w:author="ml f" w:date="2014-11-07T19:05:00Z"/>
                <w:rFonts w:ascii="Verdana" w:hAnsi="Verdana"/>
                <w:sz w:val="18"/>
                <w:szCs w:val="18"/>
              </w:rPr>
            </w:pPr>
            <w:ins w:id="682" w:author="ml f" w:date="2014-11-07T19:05:00Z">
              <w:r w:rsidRPr="00A872B5">
                <w:rPr>
                  <w:rFonts w:ascii="Verdana" w:hAnsi="Verdana"/>
                  <w:sz w:val="18"/>
                  <w:szCs w:val="18"/>
                </w:rPr>
                <w:t>104 (100~107)</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83" w:author="ml f" w:date="2014-11-07T19:05:00Z"/>
                <w:rFonts w:ascii="Verdana" w:hAnsi="Verdana"/>
                <w:sz w:val="18"/>
                <w:szCs w:val="18"/>
              </w:rPr>
            </w:pPr>
            <w:ins w:id="684" w:author="ml f" w:date="2014-11-07T19:05:00Z">
              <w:r w:rsidRPr="00A872B5">
                <w:rPr>
                  <w:rFonts w:ascii="Verdana" w:hAnsi="Verdana"/>
                  <w:sz w:val="18"/>
                  <w:szCs w:val="18"/>
                </w:rPr>
                <w:t>104 (100~107)</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85" w:author="ml f" w:date="2014-11-07T19:05:00Z"/>
                <w:rFonts w:ascii="Verdana" w:hAnsi="Verdana"/>
                <w:sz w:val="18"/>
                <w:szCs w:val="18"/>
              </w:rPr>
            </w:pPr>
            <w:ins w:id="686" w:author="ml f" w:date="2014-11-07T19:05:00Z">
              <w:r w:rsidRPr="00A872B5">
                <w:rPr>
                  <w:rFonts w:ascii="Verdana" w:hAnsi="Verdana"/>
                  <w:sz w:val="18"/>
                  <w:szCs w:val="18"/>
                </w:rPr>
                <w:t>1</w:t>
              </w:r>
            </w:ins>
          </w:p>
        </w:tc>
      </w:tr>
      <w:tr w:rsidR="00A872B5" w:rsidRPr="00A872B5">
        <w:trPr>
          <w:trHeight w:val="340"/>
          <w:ins w:id="687"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688" w:author="ml f" w:date="2014-11-07T19:05:00Z"/>
                <w:rFonts w:ascii="Verdana" w:hAnsi="Verdana"/>
                <w:sz w:val="18"/>
                <w:szCs w:val="18"/>
              </w:rPr>
            </w:pPr>
            <w:ins w:id="689" w:author="ml f" w:date="2014-11-07T19:05:00Z">
              <w:r w:rsidRPr="00A872B5">
                <w:rPr>
                  <w:rFonts w:ascii="Verdana" w:hAnsi="Verdana"/>
                  <w:sz w:val="18"/>
                  <w:szCs w:val="18"/>
                </w:rPr>
                <w:t>BUN</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90" w:author="ml f" w:date="2014-11-07T19:05:00Z"/>
                <w:rFonts w:ascii="Verdana" w:hAnsi="Verdana"/>
                <w:sz w:val="18"/>
                <w:szCs w:val="18"/>
              </w:rPr>
            </w:pPr>
            <w:ins w:id="691" w:author="ml f" w:date="2014-11-07T19:05:00Z">
              <w:r w:rsidRPr="00A872B5">
                <w:rPr>
                  <w:rFonts w:ascii="Verdana" w:hAnsi="Verdana"/>
                  <w:sz w:val="18"/>
                  <w:szCs w:val="18"/>
                </w:rPr>
                <w:t>15 (11~21)</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92" w:author="ml f" w:date="2014-11-07T19:05:00Z"/>
                <w:rFonts w:ascii="Verdana" w:hAnsi="Verdana"/>
                <w:sz w:val="18"/>
                <w:szCs w:val="18"/>
              </w:rPr>
            </w:pPr>
            <w:ins w:id="693" w:author="ml f" w:date="2014-11-07T19:05:00Z">
              <w:r w:rsidRPr="00A872B5">
                <w:rPr>
                  <w:rFonts w:ascii="Verdana" w:hAnsi="Verdana"/>
                  <w:sz w:val="18"/>
                  <w:szCs w:val="18"/>
                </w:rPr>
                <w:t>16 (12~22)</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94" w:author="ml f" w:date="2014-11-07T19:05:00Z"/>
                <w:rFonts w:ascii="Verdana" w:hAnsi="Verdana"/>
                <w:b/>
                <w:bCs/>
                <w:sz w:val="18"/>
                <w:szCs w:val="18"/>
              </w:rPr>
            </w:pPr>
            <w:ins w:id="695" w:author="ml f" w:date="2014-11-07T19:05:00Z">
              <w:r w:rsidRPr="00A872B5">
                <w:rPr>
                  <w:rFonts w:ascii="Verdana" w:hAnsi="Verdana"/>
                  <w:b/>
                  <w:bCs/>
                  <w:sz w:val="18"/>
                  <w:szCs w:val="18"/>
                </w:rPr>
                <w:t>0.02</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96" w:author="ml f" w:date="2014-11-07T19:05:00Z"/>
                <w:rFonts w:ascii="Verdana" w:hAnsi="Verdana"/>
                <w:sz w:val="18"/>
                <w:szCs w:val="18"/>
              </w:rPr>
            </w:pPr>
            <w:ins w:id="697" w:author="ml f" w:date="2014-11-07T19:05:00Z">
              <w:r w:rsidRPr="00A872B5">
                <w:rPr>
                  <w:rFonts w:ascii="Verdana" w:hAnsi="Verdana"/>
                  <w:sz w:val="18"/>
                  <w:szCs w:val="18"/>
                </w:rPr>
                <w:t>15 (11~22)</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98" w:author="ml f" w:date="2014-11-07T19:05:00Z"/>
                <w:rFonts w:ascii="Verdana" w:hAnsi="Verdana"/>
                <w:sz w:val="18"/>
                <w:szCs w:val="18"/>
              </w:rPr>
            </w:pPr>
            <w:ins w:id="699" w:author="ml f" w:date="2014-11-07T19:05:00Z">
              <w:r w:rsidRPr="00A872B5">
                <w:rPr>
                  <w:rFonts w:ascii="Verdana" w:hAnsi="Verdana"/>
                  <w:sz w:val="18"/>
                  <w:szCs w:val="18"/>
                </w:rPr>
                <w:t>16 (12~22)</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00" w:author="ml f" w:date="2014-11-07T19:05:00Z"/>
                <w:rFonts w:ascii="Verdana" w:hAnsi="Verdana"/>
                <w:sz w:val="18"/>
                <w:szCs w:val="18"/>
              </w:rPr>
            </w:pPr>
            <w:ins w:id="701" w:author="ml f" w:date="2014-11-07T19:05:00Z">
              <w:r w:rsidRPr="00A872B5">
                <w:rPr>
                  <w:rFonts w:ascii="Verdana" w:hAnsi="Verdana"/>
                  <w:sz w:val="18"/>
                  <w:szCs w:val="18"/>
                </w:rPr>
                <w:t>0.3</w:t>
              </w:r>
            </w:ins>
          </w:p>
        </w:tc>
      </w:tr>
      <w:tr w:rsidR="00A872B5" w:rsidRPr="00A872B5">
        <w:trPr>
          <w:trHeight w:val="340"/>
          <w:ins w:id="702"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703" w:author="ml f" w:date="2014-11-07T19:05:00Z"/>
                <w:rFonts w:ascii="Verdana" w:hAnsi="Verdana"/>
                <w:sz w:val="18"/>
                <w:szCs w:val="18"/>
              </w:rPr>
            </w:pPr>
            <w:proofErr w:type="spellStart"/>
            <w:ins w:id="704" w:author="ml f" w:date="2014-11-07T19:05:00Z">
              <w:r w:rsidRPr="00A872B5">
                <w:rPr>
                  <w:rFonts w:ascii="Verdana" w:hAnsi="Verdana"/>
                  <w:sz w:val="18"/>
                  <w:szCs w:val="18"/>
                </w:rPr>
                <w:t>Creatinine</w:t>
              </w:r>
              <w:proofErr w:type="spellEnd"/>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05" w:author="ml f" w:date="2014-11-07T19:05:00Z"/>
                <w:rFonts w:ascii="Verdana" w:hAnsi="Verdana"/>
                <w:sz w:val="18"/>
                <w:szCs w:val="18"/>
              </w:rPr>
            </w:pPr>
            <w:ins w:id="706" w:author="ml f" w:date="2014-11-07T19:05:00Z">
              <w:r w:rsidRPr="00A872B5">
                <w:rPr>
                  <w:rFonts w:ascii="Verdana" w:hAnsi="Verdana"/>
                  <w:sz w:val="18"/>
                  <w:szCs w:val="18"/>
                </w:rPr>
                <w:t>0.9 (0.7~1.1)</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07" w:author="ml f" w:date="2014-11-07T19:05:00Z"/>
                <w:rFonts w:ascii="Verdana" w:hAnsi="Verdana"/>
                <w:sz w:val="18"/>
                <w:szCs w:val="18"/>
              </w:rPr>
            </w:pPr>
            <w:ins w:id="708" w:author="ml f" w:date="2014-11-07T19:05:00Z">
              <w:r w:rsidRPr="00A872B5">
                <w:rPr>
                  <w:rFonts w:ascii="Verdana" w:hAnsi="Verdana"/>
                  <w:sz w:val="18"/>
                  <w:szCs w:val="18"/>
                </w:rPr>
                <w:t>0.9 (0.7~1.1)</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09" w:author="ml f" w:date="2014-11-07T19:05:00Z"/>
                <w:rFonts w:ascii="Verdana" w:hAnsi="Verdana"/>
                <w:sz w:val="18"/>
                <w:szCs w:val="18"/>
              </w:rPr>
            </w:pPr>
            <w:ins w:id="710" w:author="ml f" w:date="2014-11-07T19:05:00Z">
              <w:r w:rsidRPr="00A872B5">
                <w:rPr>
                  <w:rFonts w:ascii="Verdana" w:hAnsi="Verdana"/>
                  <w:sz w:val="18"/>
                  <w:szCs w:val="18"/>
                </w:rPr>
                <w:t>0.6</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11" w:author="ml f" w:date="2014-11-07T19:05:00Z"/>
                <w:rFonts w:ascii="Verdana" w:hAnsi="Verdana"/>
                <w:sz w:val="18"/>
                <w:szCs w:val="18"/>
              </w:rPr>
            </w:pPr>
            <w:ins w:id="712" w:author="ml f" w:date="2014-11-07T19:05:00Z">
              <w:r w:rsidRPr="00A872B5">
                <w:rPr>
                  <w:rFonts w:ascii="Verdana" w:hAnsi="Verdana"/>
                  <w:sz w:val="18"/>
                  <w:szCs w:val="18"/>
                </w:rPr>
                <w:t>0.9 (0.7~1.2)</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13" w:author="ml f" w:date="2014-11-07T19:05:00Z"/>
                <w:rFonts w:ascii="Verdana" w:hAnsi="Verdana"/>
                <w:sz w:val="18"/>
                <w:szCs w:val="18"/>
              </w:rPr>
            </w:pPr>
            <w:ins w:id="714" w:author="ml f" w:date="2014-11-07T19:05:00Z">
              <w:r w:rsidRPr="00A872B5">
                <w:rPr>
                  <w:rFonts w:ascii="Verdana" w:hAnsi="Verdana"/>
                  <w:sz w:val="18"/>
                  <w:szCs w:val="18"/>
                </w:rPr>
                <w:t>0.9 (0.7~1.1)</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15" w:author="ml f" w:date="2014-11-07T19:05:00Z"/>
                <w:rFonts w:ascii="Verdana" w:hAnsi="Verdana"/>
                <w:sz w:val="18"/>
                <w:szCs w:val="18"/>
              </w:rPr>
            </w:pPr>
            <w:ins w:id="716" w:author="ml f" w:date="2014-11-07T19:05:00Z">
              <w:r w:rsidRPr="00A872B5">
                <w:rPr>
                  <w:rFonts w:ascii="Verdana" w:hAnsi="Verdana"/>
                  <w:sz w:val="18"/>
                  <w:szCs w:val="18"/>
                </w:rPr>
                <w:t>0.07</w:t>
              </w:r>
            </w:ins>
          </w:p>
        </w:tc>
      </w:tr>
      <w:tr w:rsidR="00A872B5" w:rsidRPr="00A872B5">
        <w:trPr>
          <w:trHeight w:val="340"/>
          <w:ins w:id="717"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718" w:author="ml f" w:date="2014-11-07T19:05:00Z"/>
                <w:rFonts w:ascii="Verdana" w:hAnsi="Verdana"/>
                <w:sz w:val="18"/>
                <w:szCs w:val="18"/>
              </w:rPr>
            </w:pPr>
            <w:ins w:id="719" w:author="ml f" w:date="2014-11-07T19:05:00Z">
              <w:r w:rsidRPr="00A872B5">
                <w:rPr>
                  <w:rFonts w:ascii="Verdana" w:hAnsi="Verdana"/>
                  <w:sz w:val="18"/>
                  <w:szCs w:val="18"/>
                </w:rPr>
                <w:t>PO2</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20" w:author="ml f" w:date="2014-11-07T19:05:00Z"/>
                <w:rFonts w:ascii="Verdana" w:hAnsi="Verdana"/>
                <w:sz w:val="18"/>
                <w:szCs w:val="18"/>
              </w:rPr>
            </w:pPr>
            <w:ins w:id="721" w:author="ml f" w:date="2014-11-07T19:05:00Z">
              <w:r w:rsidRPr="00A872B5">
                <w:rPr>
                  <w:rFonts w:ascii="Verdana" w:hAnsi="Verdana"/>
                  <w:sz w:val="18"/>
                  <w:szCs w:val="18"/>
                </w:rPr>
                <w:t>206 (96~375)</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22" w:author="ml f" w:date="2014-11-07T19:05:00Z"/>
                <w:rFonts w:ascii="Verdana" w:hAnsi="Verdana"/>
                <w:sz w:val="18"/>
                <w:szCs w:val="18"/>
              </w:rPr>
            </w:pPr>
            <w:ins w:id="723" w:author="ml f" w:date="2014-11-07T19:05:00Z">
              <w:r w:rsidRPr="00A872B5">
                <w:rPr>
                  <w:rFonts w:ascii="Verdana" w:hAnsi="Verdana"/>
                  <w:sz w:val="18"/>
                  <w:szCs w:val="18"/>
                </w:rPr>
                <w:t>200 (108~337)</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24" w:author="ml f" w:date="2014-11-07T19:05:00Z"/>
                <w:rFonts w:ascii="Verdana" w:hAnsi="Verdana"/>
                <w:sz w:val="18"/>
                <w:szCs w:val="18"/>
              </w:rPr>
            </w:pPr>
            <w:ins w:id="725" w:author="ml f" w:date="2014-11-07T19:05:00Z">
              <w:r w:rsidRPr="00A872B5">
                <w:rPr>
                  <w:rFonts w:ascii="Verdana" w:hAnsi="Verdana"/>
                  <w:sz w:val="18"/>
                  <w:szCs w:val="18"/>
                </w:rPr>
                <w:t>0.5</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26" w:author="ml f" w:date="2014-11-07T19:05:00Z"/>
                <w:rFonts w:ascii="Verdana" w:hAnsi="Verdana"/>
                <w:sz w:val="18"/>
                <w:szCs w:val="18"/>
              </w:rPr>
            </w:pPr>
            <w:ins w:id="727" w:author="ml f" w:date="2014-11-07T19:05:00Z">
              <w:r w:rsidRPr="00A872B5">
                <w:rPr>
                  <w:rFonts w:ascii="Verdana" w:hAnsi="Verdana"/>
                  <w:sz w:val="18"/>
                  <w:szCs w:val="18"/>
                </w:rPr>
                <w:t>180 (104~340)</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28" w:author="ml f" w:date="2014-11-07T19:05:00Z"/>
                <w:rFonts w:ascii="Verdana" w:hAnsi="Verdana"/>
                <w:sz w:val="18"/>
                <w:szCs w:val="18"/>
              </w:rPr>
            </w:pPr>
            <w:ins w:id="729" w:author="ml f" w:date="2014-11-07T19:05:00Z">
              <w:r w:rsidRPr="00A872B5">
                <w:rPr>
                  <w:rFonts w:ascii="Verdana" w:hAnsi="Verdana"/>
                  <w:sz w:val="18"/>
                  <w:szCs w:val="18"/>
                </w:rPr>
                <w:t>187 (106~300)</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30" w:author="ml f" w:date="2014-11-07T19:05:00Z"/>
                <w:rFonts w:ascii="Verdana" w:hAnsi="Verdana"/>
                <w:sz w:val="18"/>
                <w:szCs w:val="18"/>
              </w:rPr>
            </w:pPr>
            <w:ins w:id="731" w:author="ml f" w:date="2014-11-07T19:05:00Z">
              <w:r w:rsidRPr="00A872B5">
                <w:rPr>
                  <w:rFonts w:ascii="Verdana" w:hAnsi="Verdana"/>
                  <w:sz w:val="18"/>
                  <w:szCs w:val="18"/>
                </w:rPr>
                <w:t>0.7</w:t>
              </w:r>
            </w:ins>
          </w:p>
        </w:tc>
      </w:tr>
      <w:tr w:rsidR="00A872B5" w:rsidRPr="00A872B5">
        <w:trPr>
          <w:trHeight w:val="340"/>
          <w:ins w:id="732"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733" w:author="ml f" w:date="2014-11-07T19:05:00Z"/>
                <w:rFonts w:ascii="Verdana" w:hAnsi="Verdana"/>
                <w:sz w:val="18"/>
                <w:szCs w:val="18"/>
              </w:rPr>
            </w:pPr>
            <w:ins w:id="734" w:author="ml f" w:date="2014-11-07T19:05:00Z">
              <w:r w:rsidRPr="00A872B5">
                <w:rPr>
                  <w:rFonts w:ascii="Verdana" w:hAnsi="Verdana"/>
                  <w:sz w:val="18"/>
                  <w:szCs w:val="18"/>
                </w:rPr>
                <w:t>PCO2</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35" w:author="ml f" w:date="2014-11-07T19:05:00Z"/>
                <w:rFonts w:ascii="Verdana" w:hAnsi="Verdana"/>
                <w:sz w:val="18"/>
                <w:szCs w:val="18"/>
              </w:rPr>
            </w:pPr>
            <w:ins w:id="736" w:author="ml f" w:date="2014-11-07T19:05:00Z">
              <w:r w:rsidRPr="00A872B5">
                <w:rPr>
                  <w:rFonts w:ascii="Verdana" w:hAnsi="Verdana"/>
                  <w:sz w:val="18"/>
                  <w:szCs w:val="18"/>
                </w:rPr>
                <w:t>42 (37~50)</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37" w:author="ml f" w:date="2014-11-07T19:05:00Z"/>
                <w:rFonts w:ascii="Verdana" w:hAnsi="Verdana"/>
                <w:sz w:val="18"/>
                <w:szCs w:val="18"/>
              </w:rPr>
            </w:pPr>
            <w:ins w:id="738" w:author="ml f" w:date="2014-11-07T19:05:00Z">
              <w:r w:rsidRPr="00A872B5">
                <w:rPr>
                  <w:rFonts w:ascii="Verdana" w:hAnsi="Verdana"/>
                  <w:sz w:val="18"/>
                  <w:szCs w:val="18"/>
                </w:rPr>
                <w:t>41 (36~48)</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39" w:author="ml f" w:date="2014-11-07T19:05:00Z"/>
                <w:rFonts w:ascii="Verdana" w:hAnsi="Verdana"/>
                <w:b/>
                <w:bCs/>
                <w:sz w:val="18"/>
                <w:szCs w:val="18"/>
              </w:rPr>
            </w:pPr>
            <w:ins w:id="740" w:author="ml f" w:date="2014-11-07T19:05:00Z">
              <w:r w:rsidRPr="00A872B5">
                <w:rPr>
                  <w:rFonts w:ascii="Verdana" w:hAnsi="Verdana"/>
                  <w:b/>
                  <w:bCs/>
                  <w:sz w:val="18"/>
                  <w:szCs w:val="18"/>
                </w:rPr>
                <w:t>0.02</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41" w:author="ml f" w:date="2014-11-07T19:05:00Z"/>
                <w:rFonts w:ascii="Verdana" w:hAnsi="Verdana"/>
                <w:sz w:val="18"/>
                <w:szCs w:val="18"/>
              </w:rPr>
            </w:pPr>
            <w:ins w:id="742" w:author="ml f" w:date="2014-11-07T19:05:00Z">
              <w:r w:rsidRPr="00A872B5">
                <w:rPr>
                  <w:rFonts w:ascii="Verdana" w:hAnsi="Verdana"/>
                  <w:sz w:val="18"/>
                  <w:szCs w:val="18"/>
                </w:rPr>
                <w:t>41.5 (37~47)</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43" w:author="ml f" w:date="2014-11-07T19:05:00Z"/>
                <w:rFonts w:ascii="Verdana" w:hAnsi="Verdana"/>
                <w:sz w:val="18"/>
                <w:szCs w:val="18"/>
              </w:rPr>
            </w:pPr>
            <w:ins w:id="744" w:author="ml f" w:date="2014-11-07T19:05:00Z">
              <w:r w:rsidRPr="00A872B5">
                <w:rPr>
                  <w:rFonts w:ascii="Verdana" w:hAnsi="Verdana"/>
                  <w:sz w:val="18"/>
                  <w:szCs w:val="18"/>
                </w:rPr>
                <w:t>40 (35~46.5)</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45" w:author="ml f" w:date="2014-11-07T19:05:00Z"/>
                <w:rFonts w:ascii="Verdana" w:hAnsi="Verdana"/>
                <w:sz w:val="18"/>
                <w:szCs w:val="18"/>
              </w:rPr>
            </w:pPr>
            <w:ins w:id="746" w:author="ml f" w:date="2014-11-07T19:05:00Z">
              <w:r w:rsidRPr="00A872B5">
                <w:rPr>
                  <w:rFonts w:ascii="Verdana" w:hAnsi="Verdana"/>
                  <w:sz w:val="18"/>
                  <w:szCs w:val="18"/>
                </w:rPr>
                <w:t>0.2</w:t>
              </w:r>
            </w:ins>
          </w:p>
        </w:tc>
      </w:tr>
      <w:tr w:rsidR="00A872B5" w:rsidRPr="00A872B5">
        <w:trPr>
          <w:trHeight w:val="340"/>
          <w:ins w:id="747"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748" w:author="ml f" w:date="2014-11-07T19:05:00Z"/>
                <w:rFonts w:ascii="Verdana" w:hAnsi="Verdana"/>
                <w:sz w:val="18"/>
                <w:szCs w:val="18"/>
              </w:rPr>
            </w:pPr>
            <w:ins w:id="749" w:author="ml f" w:date="2014-11-07T19:05:00Z">
              <w:r w:rsidRPr="00A872B5">
                <w:rPr>
                  <w:rFonts w:ascii="Verdana" w:hAnsi="Verdana"/>
                  <w:sz w:val="18"/>
                  <w:szCs w:val="18"/>
                </w:rPr>
                <w:t> </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50" w:author="ml f" w:date="2014-11-07T19:05:00Z"/>
                <w:rFonts w:ascii="Verdana" w:hAnsi="Verdana"/>
                <w:sz w:val="18"/>
                <w:szCs w:val="18"/>
              </w:rPr>
            </w:pPr>
            <w:ins w:id="751" w:author="ml f" w:date="2014-11-07T19:05:00Z">
              <w:r w:rsidRPr="00A872B5">
                <w:rPr>
                  <w:rFonts w:ascii="Verdana" w:hAnsi="Verdana"/>
                  <w:sz w:val="18"/>
                  <w:szCs w:val="18"/>
                </w:rPr>
                <w:t> </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52" w:author="ml f" w:date="2014-11-07T19:05:00Z"/>
                <w:rFonts w:ascii="Verdana" w:hAnsi="Verdana"/>
                <w:sz w:val="18"/>
                <w:szCs w:val="18"/>
              </w:rPr>
            </w:pPr>
            <w:ins w:id="753" w:author="ml f" w:date="2014-11-07T19:05:00Z">
              <w:r w:rsidRPr="00A872B5">
                <w:rPr>
                  <w:rFonts w:ascii="Verdana" w:hAnsi="Verdana"/>
                  <w:sz w:val="18"/>
                  <w:szCs w:val="18"/>
                </w:rPr>
                <w:t> </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54" w:author="ml f" w:date="2014-11-07T19:05:00Z"/>
                <w:rFonts w:ascii="Verdana" w:hAnsi="Verdana"/>
                <w:sz w:val="18"/>
                <w:szCs w:val="18"/>
              </w:rPr>
            </w:pPr>
            <w:ins w:id="755" w:author="ml f" w:date="2014-11-07T19:05:00Z">
              <w:r w:rsidRPr="00A872B5">
                <w:rPr>
                  <w:rFonts w:ascii="Verdana" w:hAnsi="Verdana"/>
                  <w:sz w:val="18"/>
                  <w:szCs w:val="18"/>
                </w:rPr>
                <w:t> </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56" w:author="ml f" w:date="2014-11-07T19:05:00Z"/>
                <w:rFonts w:ascii="Verdana" w:hAnsi="Verdana"/>
                <w:sz w:val="18"/>
                <w:szCs w:val="18"/>
              </w:rPr>
            </w:pPr>
            <w:ins w:id="757" w:author="ml f" w:date="2014-11-07T19:05:00Z">
              <w:r w:rsidRPr="00A872B5">
                <w:rPr>
                  <w:rFonts w:ascii="Verdana" w:hAnsi="Verdana"/>
                  <w:sz w:val="18"/>
                  <w:szCs w:val="18"/>
                </w:rPr>
                <w:t> </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58" w:author="ml f" w:date="2014-11-07T19:05:00Z"/>
                <w:rFonts w:ascii="Verdana" w:hAnsi="Verdana"/>
                <w:sz w:val="18"/>
                <w:szCs w:val="18"/>
              </w:rPr>
            </w:pPr>
            <w:ins w:id="759" w:author="ml f" w:date="2014-11-07T19:05:00Z">
              <w:r w:rsidRPr="00A872B5">
                <w:rPr>
                  <w:rFonts w:ascii="Verdana" w:hAnsi="Verdana"/>
                  <w:sz w:val="18"/>
                  <w:szCs w:val="18"/>
                </w:rPr>
                <w:t> </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60" w:author="ml f" w:date="2014-11-07T19:05:00Z"/>
                <w:rFonts w:ascii="Verdana" w:hAnsi="Verdana"/>
                <w:sz w:val="18"/>
                <w:szCs w:val="18"/>
              </w:rPr>
            </w:pPr>
            <w:ins w:id="761" w:author="ml f" w:date="2014-11-07T19:05:00Z">
              <w:r w:rsidRPr="00A872B5">
                <w:rPr>
                  <w:rFonts w:ascii="Verdana" w:hAnsi="Verdana"/>
                  <w:sz w:val="18"/>
                  <w:szCs w:val="18"/>
                </w:rPr>
                <w:t> </w:t>
              </w:r>
            </w:ins>
          </w:p>
        </w:tc>
      </w:tr>
      <w:tr w:rsidR="00A872B5" w:rsidRPr="00A872B5">
        <w:trPr>
          <w:trHeight w:val="540"/>
          <w:ins w:id="762"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763" w:author="ml f" w:date="2014-11-07T19:05:00Z"/>
                <w:rFonts w:ascii="Verdana" w:hAnsi="Verdana"/>
                <w:sz w:val="18"/>
                <w:szCs w:val="18"/>
              </w:rPr>
            </w:pPr>
            <w:ins w:id="764" w:author="ml f" w:date="2014-11-07T19:05:00Z">
              <w:r w:rsidRPr="00A872B5">
                <w:rPr>
                  <w:rFonts w:ascii="Verdana" w:hAnsi="Verdana"/>
                  <w:sz w:val="18"/>
                  <w:szCs w:val="18"/>
                </w:rPr>
                <w:t>DNR at Admission</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65" w:author="ml f" w:date="2014-11-07T19:05:00Z"/>
                <w:rFonts w:ascii="Verdana" w:hAnsi="Verdana"/>
                <w:sz w:val="18"/>
                <w:szCs w:val="18"/>
              </w:rPr>
            </w:pPr>
            <w:ins w:id="766" w:author="ml f" w:date="2014-11-07T19:05:00Z">
              <w:r w:rsidRPr="00A872B5">
                <w:rPr>
                  <w:rFonts w:ascii="Verdana" w:hAnsi="Verdana"/>
                  <w:sz w:val="18"/>
                  <w:szCs w:val="18"/>
                </w:rPr>
                <w:t>65 (8.2%)</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67" w:author="ml f" w:date="2014-11-07T19:05:00Z"/>
                <w:rFonts w:ascii="Verdana" w:hAnsi="Verdana"/>
                <w:sz w:val="18"/>
                <w:szCs w:val="18"/>
              </w:rPr>
            </w:pPr>
            <w:ins w:id="768" w:author="ml f" w:date="2014-11-07T19:05:00Z">
              <w:r w:rsidRPr="00A872B5">
                <w:rPr>
                  <w:rFonts w:ascii="Verdana" w:hAnsi="Verdana"/>
                  <w:sz w:val="18"/>
                  <w:szCs w:val="18"/>
                </w:rPr>
                <w:t>39 (4%)</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69" w:author="ml f" w:date="2014-11-07T19:05:00Z"/>
                <w:rFonts w:ascii="Verdana" w:hAnsi="Verdana"/>
                <w:b/>
                <w:bCs/>
                <w:sz w:val="18"/>
                <w:szCs w:val="18"/>
              </w:rPr>
            </w:pPr>
            <w:ins w:id="770" w:author="ml f" w:date="2014-11-07T19:05:00Z">
              <w:r w:rsidRPr="00A872B5">
                <w:rPr>
                  <w:rFonts w:ascii="Verdana" w:hAnsi="Verdana"/>
                  <w:b/>
                  <w:bCs/>
                  <w:sz w:val="18"/>
                  <w:szCs w:val="18"/>
                </w:rPr>
                <w:t>&lt;0.0001</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71" w:author="ml f" w:date="2014-11-07T19:05:00Z"/>
                <w:rFonts w:ascii="Verdana" w:hAnsi="Verdana"/>
                <w:sz w:val="18"/>
                <w:szCs w:val="18"/>
              </w:rPr>
            </w:pPr>
            <w:ins w:id="772" w:author="ml f" w:date="2014-11-07T19:05:00Z">
              <w:r w:rsidRPr="00A872B5">
                <w:rPr>
                  <w:rFonts w:ascii="Verdana" w:hAnsi="Verdana"/>
                  <w:sz w:val="18"/>
                  <w:szCs w:val="18"/>
                </w:rPr>
                <w:t>20 (5.8%)</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73" w:author="ml f" w:date="2014-11-07T19:05:00Z"/>
                <w:rFonts w:ascii="Verdana" w:hAnsi="Verdana"/>
                <w:sz w:val="18"/>
                <w:szCs w:val="18"/>
              </w:rPr>
            </w:pPr>
            <w:ins w:id="774" w:author="ml f" w:date="2014-11-07T19:05:00Z">
              <w:r w:rsidRPr="00A872B5">
                <w:rPr>
                  <w:rFonts w:ascii="Verdana" w:hAnsi="Verdana"/>
                  <w:sz w:val="18"/>
                  <w:szCs w:val="18"/>
                </w:rPr>
                <w:t>12 (3.5%)</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75" w:author="ml f" w:date="2014-11-07T19:05:00Z"/>
                <w:rFonts w:ascii="Verdana" w:hAnsi="Verdana"/>
                <w:sz w:val="18"/>
                <w:szCs w:val="18"/>
              </w:rPr>
            </w:pPr>
            <w:ins w:id="776" w:author="ml f" w:date="2014-11-07T19:05:00Z">
              <w:r w:rsidRPr="00A872B5">
                <w:rPr>
                  <w:rFonts w:ascii="Verdana" w:hAnsi="Verdana"/>
                  <w:sz w:val="18"/>
                  <w:szCs w:val="18"/>
                </w:rPr>
                <w:t>0.2</w:t>
              </w:r>
            </w:ins>
          </w:p>
        </w:tc>
      </w:tr>
      <w:tr w:rsidR="00A872B5" w:rsidRPr="00A872B5">
        <w:trPr>
          <w:trHeight w:val="760"/>
          <w:ins w:id="777"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778" w:author="ml f" w:date="2014-11-07T19:05:00Z"/>
                <w:rFonts w:ascii="Verdana" w:hAnsi="Verdana"/>
                <w:sz w:val="18"/>
                <w:szCs w:val="18"/>
              </w:rPr>
            </w:pPr>
            <w:ins w:id="779" w:author="ml f" w:date="2014-11-07T19:05:00Z">
              <w:r w:rsidRPr="00A872B5">
                <w:rPr>
                  <w:rFonts w:ascii="Verdana" w:hAnsi="Verdana"/>
                  <w:sz w:val="18"/>
                  <w:szCs w:val="18"/>
                </w:rPr>
                <w:t>Switched to DNR and CMO (redo)</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80" w:author="ml f" w:date="2014-11-07T19:05:00Z"/>
                <w:rFonts w:ascii="Verdana" w:hAnsi="Verdana"/>
                <w:sz w:val="18"/>
                <w:szCs w:val="18"/>
              </w:rPr>
            </w:pPr>
            <w:ins w:id="781" w:author="ml f" w:date="2014-11-07T19:05:00Z">
              <w:r w:rsidRPr="00A872B5">
                <w:rPr>
                  <w:rFonts w:ascii="Verdana" w:hAnsi="Verdana"/>
                  <w:sz w:val="18"/>
                  <w:szCs w:val="18"/>
                </w:rPr>
                <w:t>41 (5.2%)</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82" w:author="ml f" w:date="2014-11-07T19:05:00Z"/>
                <w:rFonts w:ascii="Verdana" w:hAnsi="Verdana"/>
                <w:sz w:val="18"/>
                <w:szCs w:val="18"/>
              </w:rPr>
            </w:pPr>
            <w:ins w:id="783" w:author="ml f" w:date="2014-11-07T19:05:00Z">
              <w:r w:rsidRPr="00A872B5">
                <w:rPr>
                  <w:rFonts w:ascii="Verdana" w:hAnsi="Verdana"/>
                  <w:sz w:val="18"/>
                  <w:szCs w:val="18"/>
                </w:rPr>
                <w:t>95 (9.7%)</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84" w:author="ml f" w:date="2014-11-07T19:05:00Z"/>
                <w:rFonts w:ascii="Verdana" w:hAnsi="Verdana"/>
                <w:b/>
                <w:bCs/>
                <w:sz w:val="18"/>
                <w:szCs w:val="18"/>
              </w:rPr>
            </w:pPr>
            <w:ins w:id="785" w:author="ml f" w:date="2014-11-07T19:05:00Z">
              <w:r w:rsidRPr="00A872B5">
                <w:rPr>
                  <w:rFonts w:ascii="Verdana" w:hAnsi="Verdana"/>
                  <w:b/>
                  <w:bCs/>
                  <w:sz w:val="18"/>
                  <w:szCs w:val="18"/>
                </w:rPr>
                <w:t>&lt;0.0001</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86" w:author="ml f" w:date="2014-11-07T19:05:00Z"/>
                <w:rFonts w:ascii="Verdana" w:hAnsi="Verdana"/>
                <w:sz w:val="18"/>
                <w:szCs w:val="18"/>
              </w:rPr>
            </w:pPr>
            <w:ins w:id="787" w:author="ml f" w:date="2014-11-07T19:05:00Z">
              <w:r w:rsidRPr="00A872B5">
                <w:rPr>
                  <w:rFonts w:ascii="Verdana" w:hAnsi="Verdana"/>
                  <w:sz w:val="18"/>
                  <w:szCs w:val="18"/>
                </w:rPr>
                <w:t>35 (10.4%)</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88" w:author="ml f" w:date="2014-11-07T19:05:00Z"/>
                <w:rFonts w:ascii="Verdana" w:hAnsi="Verdana"/>
                <w:sz w:val="18"/>
                <w:szCs w:val="18"/>
              </w:rPr>
            </w:pPr>
            <w:ins w:id="789" w:author="ml f" w:date="2014-11-07T19:05:00Z">
              <w:r w:rsidRPr="00A872B5">
                <w:rPr>
                  <w:rFonts w:ascii="Verdana" w:hAnsi="Verdana"/>
                  <w:sz w:val="18"/>
                  <w:szCs w:val="18"/>
                </w:rPr>
                <w:t>34 (10.1%)</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790" w:author="ml f" w:date="2014-11-07T19:05:00Z"/>
                <w:rFonts w:ascii="Verdana" w:hAnsi="Verdana"/>
                <w:sz w:val="18"/>
                <w:szCs w:val="18"/>
              </w:rPr>
            </w:pPr>
            <w:ins w:id="791" w:author="ml f" w:date="2014-11-07T19:05:00Z">
              <w:r w:rsidRPr="00A872B5">
                <w:rPr>
                  <w:rFonts w:ascii="Verdana" w:hAnsi="Verdana"/>
                  <w:sz w:val="18"/>
                  <w:szCs w:val="18"/>
                </w:rPr>
                <w:t>1</w:t>
              </w:r>
            </w:ins>
          </w:p>
        </w:tc>
      </w:tr>
    </w:tbl>
    <w:p w:rsidR="00F83113" w:rsidRDefault="00F83113" w:rsidP="00F83113">
      <w:pPr>
        <w:spacing w:line="480" w:lineRule="auto"/>
        <w:rPr>
          <w:rFonts w:ascii="Times New Roman" w:hAnsi="Times New Roman" w:cs="Times New Roman"/>
        </w:rPr>
      </w:pPr>
    </w:p>
    <w:p w:rsidR="00F83113" w:rsidRPr="00F83113" w:rsidDel="00E53C9A" w:rsidRDefault="000E7494" w:rsidP="00E53C9A">
      <w:pPr>
        <w:rPr>
          <w:del w:id="792" w:author="ml f" w:date="2014-11-07T16:29:00Z"/>
          <w:rFonts w:ascii="Times New Roman" w:hAnsi="Times New Roman" w:cs="Times New Roman"/>
        </w:rPr>
        <w:pPrChange w:id="793" w:author="ml f" w:date="2014-11-07T16:29:00Z">
          <w:pPr>
            <w:spacing w:line="480" w:lineRule="auto"/>
          </w:pPr>
        </w:pPrChange>
      </w:pPr>
      <w:ins w:id="794" w:author="ml f" w:date="2014-11-07T16:28:00Z">
        <w:r>
          <w:rPr>
            <w:rFonts w:ascii="Times New Roman" w:hAnsi="Times New Roman" w:cs="Times New Roman"/>
          </w:rPr>
          <w:br w:type="page"/>
        </w:r>
      </w:ins>
    </w:p>
    <w:p w:rsidR="00F83113" w:rsidDel="00E53C9A" w:rsidRDefault="00F83113" w:rsidP="00E53C9A">
      <w:pPr>
        <w:rPr>
          <w:del w:id="795" w:author="ml f" w:date="2014-11-07T16:30:00Z"/>
          <w:rFonts w:ascii="Times New Roman" w:hAnsi="Times New Roman" w:cs="Times New Roman"/>
        </w:rPr>
      </w:pPr>
      <w:del w:id="796" w:author="ml f" w:date="2014-11-07T16:29:00Z">
        <w:r w:rsidDel="00E53C9A">
          <w:rPr>
            <w:rFonts w:ascii="Times New Roman" w:hAnsi="Times New Roman" w:cs="Times New Roman"/>
          </w:rPr>
          <w:br w:type="page"/>
        </w:r>
      </w:del>
    </w:p>
    <w:p w:rsidR="00F83113" w:rsidRPr="00F83113" w:rsidRDefault="00F83113" w:rsidP="00E53C9A">
      <w:pPr>
        <w:rPr>
          <w:rFonts w:ascii="Times New Roman" w:hAnsi="Times New Roman" w:cs="Times New Roman"/>
        </w:rPr>
        <w:pPrChange w:id="797" w:author="ml f" w:date="2014-11-07T16:30:00Z">
          <w:pPr>
            <w:spacing w:line="480" w:lineRule="auto"/>
          </w:pPr>
        </w:pPrChange>
      </w:pPr>
      <w:proofErr w:type="gramStart"/>
      <w:r w:rsidRPr="00F83113">
        <w:rPr>
          <w:rFonts w:ascii="Times New Roman" w:hAnsi="Times New Roman" w:cs="Times New Roman"/>
        </w:rPr>
        <w:t xml:space="preserve">Table 2: </w:t>
      </w:r>
      <w:r>
        <w:rPr>
          <w:rFonts w:ascii="Times New Roman" w:hAnsi="Times New Roman" w:cs="Times New Roman"/>
        </w:rPr>
        <w:t>Primary and secondary outcomes for propensity-matched IAC and non-IAC groups</w:t>
      </w:r>
      <w:ins w:id="798" w:author="ml f" w:date="2014-11-07T19:08:00Z">
        <w:r w:rsidR="00A77B67">
          <w:rPr>
            <w:rFonts w:ascii="Times New Roman" w:hAnsi="Times New Roman" w:cs="Times New Roman"/>
          </w:rPr>
          <w:t>.</w:t>
        </w:r>
        <w:proofErr w:type="gramEnd"/>
        <w:r w:rsidR="00A77B67">
          <w:rPr>
            <w:rFonts w:ascii="Times New Roman" w:hAnsi="Times New Roman" w:cs="Times New Roman"/>
          </w:rPr>
          <w:t xml:space="preserve"> </w:t>
        </w:r>
        <w:r w:rsidR="007214C3">
          <w:rPr>
            <w:rFonts w:ascii="Times New Roman" w:hAnsi="Times New Roman" w:cs="Times New Roman"/>
          </w:rPr>
          <w:t xml:space="preserve">For the </w:t>
        </w:r>
        <w:proofErr w:type="gramStart"/>
        <w:r w:rsidR="007214C3">
          <w:rPr>
            <w:rFonts w:ascii="Times New Roman" w:hAnsi="Times New Roman" w:cs="Times New Roman"/>
          </w:rPr>
          <w:t>28 day</w:t>
        </w:r>
        <w:proofErr w:type="gramEnd"/>
        <w:r w:rsidR="007214C3">
          <w:rPr>
            <w:rFonts w:ascii="Times New Roman" w:hAnsi="Times New Roman" w:cs="Times New Roman"/>
          </w:rPr>
          <w:t xml:space="preserve"> mortality primary outcome, </w:t>
        </w:r>
      </w:ins>
      <w:ins w:id="799" w:author="ml f" w:date="2014-11-07T19:10:00Z">
        <w:r w:rsidR="007214C3">
          <w:rPr>
            <w:rFonts w:ascii="Times New Roman" w:hAnsi="Times New Roman" w:cs="Times New Roman"/>
          </w:rPr>
          <w:t xml:space="preserve">the </w:t>
        </w:r>
      </w:ins>
      <w:ins w:id="800" w:author="ml f" w:date="2014-11-07T19:08:00Z">
        <w:r w:rsidR="007214C3">
          <w:rPr>
            <w:rFonts w:ascii="Times New Roman" w:hAnsi="Times New Roman" w:cs="Times New Roman"/>
          </w:rPr>
          <w:t xml:space="preserve">odds ratio was estimated as the measure of effect size. For the continuous secondary outcome variables, </w:t>
        </w:r>
      </w:ins>
      <w:ins w:id="801" w:author="ml f" w:date="2014-11-07T19:10:00Z">
        <w:r w:rsidR="007214C3">
          <w:rPr>
            <w:rFonts w:ascii="Times New Roman" w:hAnsi="Times New Roman" w:cs="Times New Roman"/>
          </w:rPr>
          <w:t>the Cohen’s standard mean difference (d) estimation was used to measure the effect size.</w:t>
        </w:r>
      </w:ins>
    </w:p>
    <w:tbl>
      <w:tblPr>
        <w:tblStyle w:val="TableGrid"/>
        <w:tblW w:w="0" w:type="auto"/>
        <w:tblLook w:val="04A0"/>
      </w:tblPr>
      <w:tblGrid>
        <w:gridCol w:w="1771"/>
        <w:gridCol w:w="1771"/>
        <w:gridCol w:w="1771"/>
        <w:gridCol w:w="1771"/>
        <w:gridCol w:w="1772"/>
      </w:tblGrid>
      <w:tr w:rsidR="00F83113" w:rsidDel="00A77B67">
        <w:trPr>
          <w:del w:id="802" w:author="ml f" w:date="2014-11-07T19:06:00Z"/>
        </w:trPr>
        <w:tc>
          <w:tcPr>
            <w:tcW w:w="1771" w:type="dxa"/>
          </w:tcPr>
          <w:p w:rsidR="00F83113" w:rsidDel="00A77B67" w:rsidRDefault="00F83113" w:rsidP="00CF5678">
            <w:pPr>
              <w:spacing w:line="480" w:lineRule="auto"/>
              <w:rPr>
                <w:del w:id="803" w:author="ml f" w:date="2014-11-07T19:06:00Z"/>
                <w:rFonts w:ascii="Times New Roman" w:hAnsi="Times New Roman" w:cs="Times New Roman"/>
              </w:rPr>
            </w:pPr>
            <w:del w:id="804" w:author="ml f" w:date="2014-11-07T19:06:00Z">
              <w:r w:rsidDel="00A77B67">
                <w:rPr>
                  <w:rFonts w:ascii="Times New Roman" w:hAnsi="Times New Roman" w:cs="Times New Roman"/>
                </w:rPr>
                <w:delText>Outcome</w:delText>
              </w:r>
            </w:del>
          </w:p>
        </w:tc>
        <w:tc>
          <w:tcPr>
            <w:tcW w:w="1771" w:type="dxa"/>
          </w:tcPr>
          <w:p w:rsidR="00F83113" w:rsidDel="00A77B67" w:rsidRDefault="00F83113" w:rsidP="00CF5678">
            <w:pPr>
              <w:spacing w:line="480" w:lineRule="auto"/>
              <w:rPr>
                <w:del w:id="805" w:author="ml f" w:date="2014-11-07T19:06:00Z"/>
                <w:rFonts w:ascii="Times New Roman" w:hAnsi="Times New Roman" w:cs="Times New Roman"/>
              </w:rPr>
            </w:pPr>
            <w:del w:id="806" w:author="ml f" w:date="2014-11-07T19:06:00Z">
              <w:r w:rsidDel="00A77B67">
                <w:rPr>
                  <w:rFonts w:ascii="Times New Roman" w:hAnsi="Times New Roman" w:cs="Times New Roman"/>
                </w:rPr>
                <w:delText>IAC</w:delText>
              </w:r>
            </w:del>
          </w:p>
        </w:tc>
        <w:tc>
          <w:tcPr>
            <w:tcW w:w="1771" w:type="dxa"/>
          </w:tcPr>
          <w:p w:rsidR="00F83113" w:rsidDel="00A77B67" w:rsidRDefault="00F83113" w:rsidP="00CF5678">
            <w:pPr>
              <w:spacing w:line="480" w:lineRule="auto"/>
              <w:rPr>
                <w:del w:id="807" w:author="ml f" w:date="2014-11-07T19:06:00Z"/>
                <w:rFonts w:ascii="Times New Roman" w:hAnsi="Times New Roman" w:cs="Times New Roman"/>
              </w:rPr>
            </w:pPr>
            <w:del w:id="808" w:author="ml f" w:date="2014-11-07T19:06:00Z">
              <w:r w:rsidDel="00A77B67">
                <w:rPr>
                  <w:rFonts w:ascii="Times New Roman" w:hAnsi="Times New Roman" w:cs="Times New Roman"/>
                </w:rPr>
                <w:delText>Non-IAC</w:delText>
              </w:r>
            </w:del>
          </w:p>
        </w:tc>
        <w:tc>
          <w:tcPr>
            <w:tcW w:w="1771" w:type="dxa"/>
          </w:tcPr>
          <w:p w:rsidR="00F83113" w:rsidDel="00A77B67" w:rsidRDefault="00F83113" w:rsidP="00CF5678">
            <w:pPr>
              <w:spacing w:line="480" w:lineRule="auto"/>
              <w:rPr>
                <w:del w:id="809" w:author="ml f" w:date="2014-11-07T19:06:00Z"/>
                <w:rFonts w:ascii="Times New Roman" w:hAnsi="Times New Roman" w:cs="Times New Roman"/>
              </w:rPr>
            </w:pPr>
            <w:del w:id="810" w:author="ml f" w:date="2014-11-07T19:06:00Z">
              <w:r w:rsidDel="00A77B67">
                <w:rPr>
                  <w:rFonts w:ascii="Times New Roman" w:hAnsi="Times New Roman" w:cs="Times New Roman"/>
                </w:rPr>
                <w:delText>p-value</w:delText>
              </w:r>
            </w:del>
          </w:p>
        </w:tc>
        <w:tc>
          <w:tcPr>
            <w:tcW w:w="1772" w:type="dxa"/>
          </w:tcPr>
          <w:p w:rsidR="00F83113" w:rsidDel="00A77B67" w:rsidRDefault="00F83113" w:rsidP="00CF5678">
            <w:pPr>
              <w:spacing w:line="480" w:lineRule="auto"/>
              <w:rPr>
                <w:del w:id="811" w:author="ml f" w:date="2014-11-07T19:06:00Z"/>
                <w:rFonts w:ascii="Times New Roman" w:hAnsi="Times New Roman" w:cs="Times New Roman"/>
              </w:rPr>
            </w:pPr>
            <w:del w:id="812" w:author="ml f" w:date="2014-11-07T19:06:00Z">
              <w:r w:rsidDel="00A77B67">
                <w:rPr>
                  <w:rFonts w:ascii="Times New Roman" w:hAnsi="Times New Roman" w:cs="Times New Roman"/>
                </w:rPr>
                <w:delText>RR (95% CI)</w:delText>
              </w:r>
            </w:del>
          </w:p>
        </w:tc>
      </w:tr>
      <w:tr w:rsidR="00F83113" w:rsidDel="00A77B67">
        <w:trPr>
          <w:del w:id="813" w:author="ml f" w:date="2014-11-07T19:06:00Z"/>
        </w:trPr>
        <w:tc>
          <w:tcPr>
            <w:tcW w:w="1771" w:type="dxa"/>
          </w:tcPr>
          <w:p w:rsidR="00F83113" w:rsidDel="00A77B67" w:rsidRDefault="00F83113" w:rsidP="00CF5678">
            <w:pPr>
              <w:spacing w:line="480" w:lineRule="auto"/>
              <w:rPr>
                <w:del w:id="814" w:author="ml f" w:date="2014-11-07T19:06:00Z"/>
                <w:rFonts w:ascii="Times New Roman" w:hAnsi="Times New Roman" w:cs="Times New Roman"/>
              </w:rPr>
            </w:pPr>
          </w:p>
        </w:tc>
        <w:tc>
          <w:tcPr>
            <w:tcW w:w="1771" w:type="dxa"/>
          </w:tcPr>
          <w:p w:rsidR="00F83113" w:rsidDel="00A77B67" w:rsidRDefault="00F83113" w:rsidP="00CF5678">
            <w:pPr>
              <w:spacing w:line="480" w:lineRule="auto"/>
              <w:rPr>
                <w:del w:id="815" w:author="ml f" w:date="2014-11-07T19:06:00Z"/>
                <w:rFonts w:ascii="Times New Roman" w:hAnsi="Times New Roman" w:cs="Times New Roman"/>
              </w:rPr>
            </w:pPr>
          </w:p>
        </w:tc>
        <w:tc>
          <w:tcPr>
            <w:tcW w:w="1771" w:type="dxa"/>
          </w:tcPr>
          <w:p w:rsidR="00F83113" w:rsidDel="00A77B67" w:rsidRDefault="00F83113" w:rsidP="00CF5678">
            <w:pPr>
              <w:spacing w:line="480" w:lineRule="auto"/>
              <w:rPr>
                <w:del w:id="816" w:author="ml f" w:date="2014-11-07T19:06:00Z"/>
                <w:rFonts w:ascii="Times New Roman" w:hAnsi="Times New Roman" w:cs="Times New Roman"/>
              </w:rPr>
            </w:pPr>
          </w:p>
        </w:tc>
        <w:tc>
          <w:tcPr>
            <w:tcW w:w="1771" w:type="dxa"/>
          </w:tcPr>
          <w:p w:rsidR="00F83113" w:rsidDel="00A77B67" w:rsidRDefault="00F83113" w:rsidP="00CF5678">
            <w:pPr>
              <w:spacing w:line="480" w:lineRule="auto"/>
              <w:rPr>
                <w:del w:id="817" w:author="ml f" w:date="2014-11-07T19:06:00Z"/>
                <w:rFonts w:ascii="Times New Roman" w:hAnsi="Times New Roman" w:cs="Times New Roman"/>
              </w:rPr>
            </w:pPr>
          </w:p>
        </w:tc>
        <w:tc>
          <w:tcPr>
            <w:tcW w:w="1772" w:type="dxa"/>
          </w:tcPr>
          <w:p w:rsidR="00F83113" w:rsidDel="00A77B67" w:rsidRDefault="00F83113" w:rsidP="00CF5678">
            <w:pPr>
              <w:spacing w:line="480" w:lineRule="auto"/>
              <w:rPr>
                <w:del w:id="818" w:author="ml f" w:date="2014-11-07T19:06:00Z"/>
                <w:rFonts w:ascii="Times New Roman" w:hAnsi="Times New Roman" w:cs="Times New Roman"/>
              </w:rPr>
            </w:pPr>
          </w:p>
        </w:tc>
      </w:tr>
      <w:tr w:rsidR="00F83113" w:rsidDel="00A77B67">
        <w:trPr>
          <w:del w:id="819" w:author="ml f" w:date="2014-11-07T19:06:00Z"/>
        </w:trPr>
        <w:tc>
          <w:tcPr>
            <w:tcW w:w="1771" w:type="dxa"/>
          </w:tcPr>
          <w:p w:rsidR="00F83113" w:rsidDel="00A77B67" w:rsidRDefault="00F83113" w:rsidP="00CF5678">
            <w:pPr>
              <w:spacing w:line="480" w:lineRule="auto"/>
              <w:rPr>
                <w:del w:id="820" w:author="ml f" w:date="2014-11-07T19:06:00Z"/>
                <w:rFonts w:ascii="Times New Roman" w:hAnsi="Times New Roman" w:cs="Times New Roman"/>
              </w:rPr>
            </w:pPr>
          </w:p>
        </w:tc>
        <w:tc>
          <w:tcPr>
            <w:tcW w:w="1771" w:type="dxa"/>
          </w:tcPr>
          <w:p w:rsidR="00F83113" w:rsidDel="00A77B67" w:rsidRDefault="00F83113" w:rsidP="00CF5678">
            <w:pPr>
              <w:spacing w:line="480" w:lineRule="auto"/>
              <w:rPr>
                <w:del w:id="821" w:author="ml f" w:date="2014-11-07T19:06:00Z"/>
                <w:rFonts w:ascii="Times New Roman" w:hAnsi="Times New Roman" w:cs="Times New Roman"/>
              </w:rPr>
            </w:pPr>
          </w:p>
        </w:tc>
        <w:tc>
          <w:tcPr>
            <w:tcW w:w="1771" w:type="dxa"/>
          </w:tcPr>
          <w:p w:rsidR="00F83113" w:rsidDel="00A77B67" w:rsidRDefault="00F83113" w:rsidP="00CF5678">
            <w:pPr>
              <w:spacing w:line="480" w:lineRule="auto"/>
              <w:rPr>
                <w:del w:id="822" w:author="ml f" w:date="2014-11-07T19:06:00Z"/>
                <w:rFonts w:ascii="Times New Roman" w:hAnsi="Times New Roman" w:cs="Times New Roman"/>
              </w:rPr>
            </w:pPr>
          </w:p>
        </w:tc>
        <w:tc>
          <w:tcPr>
            <w:tcW w:w="1771" w:type="dxa"/>
          </w:tcPr>
          <w:p w:rsidR="00F83113" w:rsidDel="00A77B67" w:rsidRDefault="00F83113" w:rsidP="00CF5678">
            <w:pPr>
              <w:spacing w:line="480" w:lineRule="auto"/>
              <w:rPr>
                <w:del w:id="823" w:author="ml f" w:date="2014-11-07T19:06:00Z"/>
                <w:rFonts w:ascii="Times New Roman" w:hAnsi="Times New Roman" w:cs="Times New Roman"/>
              </w:rPr>
            </w:pPr>
          </w:p>
        </w:tc>
        <w:tc>
          <w:tcPr>
            <w:tcW w:w="1772" w:type="dxa"/>
          </w:tcPr>
          <w:p w:rsidR="00F83113" w:rsidDel="00A77B67" w:rsidRDefault="00F83113" w:rsidP="00CF5678">
            <w:pPr>
              <w:spacing w:line="480" w:lineRule="auto"/>
              <w:rPr>
                <w:del w:id="824" w:author="ml f" w:date="2014-11-07T19:06:00Z"/>
                <w:rFonts w:ascii="Times New Roman" w:hAnsi="Times New Roman" w:cs="Times New Roman"/>
              </w:rPr>
            </w:pPr>
          </w:p>
        </w:tc>
      </w:tr>
      <w:tr w:rsidR="00F83113" w:rsidDel="00A77B67">
        <w:trPr>
          <w:del w:id="825" w:author="ml f" w:date="2014-11-07T19:06:00Z"/>
        </w:trPr>
        <w:tc>
          <w:tcPr>
            <w:tcW w:w="1771" w:type="dxa"/>
          </w:tcPr>
          <w:p w:rsidR="00F83113" w:rsidDel="00A77B67" w:rsidRDefault="00F83113" w:rsidP="00CF5678">
            <w:pPr>
              <w:spacing w:line="480" w:lineRule="auto"/>
              <w:rPr>
                <w:del w:id="826" w:author="ml f" w:date="2014-11-07T19:06:00Z"/>
                <w:rFonts w:ascii="Times New Roman" w:hAnsi="Times New Roman" w:cs="Times New Roman"/>
              </w:rPr>
            </w:pPr>
          </w:p>
        </w:tc>
        <w:tc>
          <w:tcPr>
            <w:tcW w:w="1771" w:type="dxa"/>
          </w:tcPr>
          <w:p w:rsidR="00F83113" w:rsidDel="00A77B67" w:rsidRDefault="00F83113" w:rsidP="00CF5678">
            <w:pPr>
              <w:spacing w:line="480" w:lineRule="auto"/>
              <w:rPr>
                <w:del w:id="827" w:author="ml f" w:date="2014-11-07T19:06:00Z"/>
                <w:rFonts w:ascii="Times New Roman" w:hAnsi="Times New Roman" w:cs="Times New Roman"/>
              </w:rPr>
            </w:pPr>
          </w:p>
        </w:tc>
        <w:tc>
          <w:tcPr>
            <w:tcW w:w="1771" w:type="dxa"/>
          </w:tcPr>
          <w:p w:rsidR="00F83113" w:rsidDel="00A77B67" w:rsidRDefault="00F83113" w:rsidP="00CF5678">
            <w:pPr>
              <w:spacing w:line="480" w:lineRule="auto"/>
              <w:rPr>
                <w:del w:id="828" w:author="ml f" w:date="2014-11-07T19:06:00Z"/>
                <w:rFonts w:ascii="Times New Roman" w:hAnsi="Times New Roman" w:cs="Times New Roman"/>
              </w:rPr>
            </w:pPr>
          </w:p>
        </w:tc>
        <w:tc>
          <w:tcPr>
            <w:tcW w:w="1771" w:type="dxa"/>
          </w:tcPr>
          <w:p w:rsidR="00F83113" w:rsidDel="00A77B67" w:rsidRDefault="00F83113" w:rsidP="00CF5678">
            <w:pPr>
              <w:spacing w:line="480" w:lineRule="auto"/>
              <w:rPr>
                <w:del w:id="829" w:author="ml f" w:date="2014-11-07T19:06:00Z"/>
                <w:rFonts w:ascii="Times New Roman" w:hAnsi="Times New Roman" w:cs="Times New Roman"/>
              </w:rPr>
            </w:pPr>
          </w:p>
        </w:tc>
        <w:tc>
          <w:tcPr>
            <w:tcW w:w="1772" w:type="dxa"/>
          </w:tcPr>
          <w:p w:rsidR="00F83113" w:rsidDel="00A77B67" w:rsidRDefault="00F83113" w:rsidP="00CF5678">
            <w:pPr>
              <w:spacing w:line="480" w:lineRule="auto"/>
              <w:rPr>
                <w:del w:id="830" w:author="ml f" w:date="2014-11-07T19:06:00Z"/>
                <w:rFonts w:ascii="Times New Roman" w:hAnsi="Times New Roman" w:cs="Times New Roman"/>
              </w:rPr>
            </w:pPr>
          </w:p>
        </w:tc>
      </w:tr>
      <w:tr w:rsidR="00F83113" w:rsidDel="00A77B67">
        <w:trPr>
          <w:del w:id="831" w:author="ml f" w:date="2014-11-07T19:06:00Z"/>
        </w:trPr>
        <w:tc>
          <w:tcPr>
            <w:tcW w:w="1771" w:type="dxa"/>
          </w:tcPr>
          <w:p w:rsidR="00F83113" w:rsidDel="00A77B67" w:rsidRDefault="00F83113" w:rsidP="00CF5678">
            <w:pPr>
              <w:spacing w:line="480" w:lineRule="auto"/>
              <w:rPr>
                <w:del w:id="832" w:author="ml f" w:date="2014-11-07T19:06:00Z"/>
                <w:rFonts w:ascii="Times New Roman" w:hAnsi="Times New Roman" w:cs="Times New Roman"/>
              </w:rPr>
            </w:pPr>
          </w:p>
        </w:tc>
        <w:tc>
          <w:tcPr>
            <w:tcW w:w="1771" w:type="dxa"/>
          </w:tcPr>
          <w:p w:rsidR="00F83113" w:rsidDel="00A77B67" w:rsidRDefault="00F83113" w:rsidP="00CF5678">
            <w:pPr>
              <w:spacing w:line="480" w:lineRule="auto"/>
              <w:rPr>
                <w:del w:id="833" w:author="ml f" w:date="2014-11-07T19:06:00Z"/>
                <w:rFonts w:ascii="Times New Roman" w:hAnsi="Times New Roman" w:cs="Times New Roman"/>
              </w:rPr>
            </w:pPr>
          </w:p>
        </w:tc>
        <w:tc>
          <w:tcPr>
            <w:tcW w:w="1771" w:type="dxa"/>
          </w:tcPr>
          <w:p w:rsidR="00F83113" w:rsidDel="00A77B67" w:rsidRDefault="00F83113" w:rsidP="00CF5678">
            <w:pPr>
              <w:spacing w:line="480" w:lineRule="auto"/>
              <w:rPr>
                <w:del w:id="834" w:author="ml f" w:date="2014-11-07T19:06:00Z"/>
                <w:rFonts w:ascii="Times New Roman" w:hAnsi="Times New Roman" w:cs="Times New Roman"/>
              </w:rPr>
            </w:pPr>
          </w:p>
        </w:tc>
        <w:tc>
          <w:tcPr>
            <w:tcW w:w="1771" w:type="dxa"/>
          </w:tcPr>
          <w:p w:rsidR="00F83113" w:rsidDel="00A77B67" w:rsidRDefault="00F83113" w:rsidP="00CF5678">
            <w:pPr>
              <w:spacing w:line="480" w:lineRule="auto"/>
              <w:rPr>
                <w:del w:id="835" w:author="ml f" w:date="2014-11-07T19:06:00Z"/>
                <w:rFonts w:ascii="Times New Roman" w:hAnsi="Times New Roman" w:cs="Times New Roman"/>
              </w:rPr>
            </w:pPr>
          </w:p>
        </w:tc>
        <w:tc>
          <w:tcPr>
            <w:tcW w:w="1772" w:type="dxa"/>
          </w:tcPr>
          <w:p w:rsidR="00F83113" w:rsidDel="00A77B67" w:rsidRDefault="00F83113" w:rsidP="00CF5678">
            <w:pPr>
              <w:spacing w:line="480" w:lineRule="auto"/>
              <w:rPr>
                <w:del w:id="836" w:author="ml f" w:date="2014-11-07T19:06:00Z"/>
                <w:rFonts w:ascii="Times New Roman" w:hAnsi="Times New Roman" w:cs="Times New Roman"/>
              </w:rPr>
            </w:pPr>
          </w:p>
        </w:tc>
      </w:tr>
      <w:tr w:rsidR="00F83113" w:rsidDel="00A77B67">
        <w:trPr>
          <w:del w:id="837" w:author="ml f" w:date="2014-11-07T19:06:00Z"/>
        </w:trPr>
        <w:tc>
          <w:tcPr>
            <w:tcW w:w="1771" w:type="dxa"/>
          </w:tcPr>
          <w:p w:rsidR="00F83113" w:rsidDel="00A77B67" w:rsidRDefault="00F83113" w:rsidP="00CF5678">
            <w:pPr>
              <w:spacing w:line="480" w:lineRule="auto"/>
              <w:rPr>
                <w:del w:id="838" w:author="ml f" w:date="2014-11-07T19:06:00Z"/>
                <w:rFonts w:ascii="Times New Roman" w:hAnsi="Times New Roman" w:cs="Times New Roman"/>
              </w:rPr>
            </w:pPr>
          </w:p>
        </w:tc>
        <w:tc>
          <w:tcPr>
            <w:tcW w:w="1771" w:type="dxa"/>
          </w:tcPr>
          <w:p w:rsidR="00F83113" w:rsidDel="00A77B67" w:rsidRDefault="00F83113" w:rsidP="00CF5678">
            <w:pPr>
              <w:spacing w:line="480" w:lineRule="auto"/>
              <w:rPr>
                <w:del w:id="839" w:author="ml f" w:date="2014-11-07T19:06:00Z"/>
                <w:rFonts w:ascii="Times New Roman" w:hAnsi="Times New Roman" w:cs="Times New Roman"/>
              </w:rPr>
            </w:pPr>
          </w:p>
        </w:tc>
        <w:tc>
          <w:tcPr>
            <w:tcW w:w="1771" w:type="dxa"/>
          </w:tcPr>
          <w:p w:rsidR="00F83113" w:rsidDel="00A77B67" w:rsidRDefault="00F83113" w:rsidP="00CF5678">
            <w:pPr>
              <w:spacing w:line="480" w:lineRule="auto"/>
              <w:rPr>
                <w:del w:id="840" w:author="ml f" w:date="2014-11-07T19:06:00Z"/>
                <w:rFonts w:ascii="Times New Roman" w:hAnsi="Times New Roman" w:cs="Times New Roman"/>
              </w:rPr>
            </w:pPr>
          </w:p>
        </w:tc>
        <w:tc>
          <w:tcPr>
            <w:tcW w:w="1771" w:type="dxa"/>
          </w:tcPr>
          <w:p w:rsidR="00F83113" w:rsidDel="00A77B67" w:rsidRDefault="00F83113" w:rsidP="00CF5678">
            <w:pPr>
              <w:spacing w:line="480" w:lineRule="auto"/>
              <w:rPr>
                <w:del w:id="841" w:author="ml f" w:date="2014-11-07T19:06:00Z"/>
                <w:rFonts w:ascii="Times New Roman" w:hAnsi="Times New Roman" w:cs="Times New Roman"/>
              </w:rPr>
            </w:pPr>
          </w:p>
        </w:tc>
        <w:tc>
          <w:tcPr>
            <w:tcW w:w="1772" w:type="dxa"/>
          </w:tcPr>
          <w:p w:rsidR="00F83113" w:rsidDel="00A77B67" w:rsidRDefault="00F83113" w:rsidP="00CF5678">
            <w:pPr>
              <w:spacing w:line="480" w:lineRule="auto"/>
              <w:rPr>
                <w:del w:id="842" w:author="ml f" w:date="2014-11-07T19:06:00Z"/>
                <w:rFonts w:ascii="Times New Roman" w:hAnsi="Times New Roman" w:cs="Times New Roman"/>
              </w:rPr>
            </w:pPr>
          </w:p>
        </w:tc>
      </w:tr>
    </w:tbl>
    <w:p w:rsidR="003A7ACD" w:rsidRDefault="003A7ACD" w:rsidP="00CF5678">
      <w:pPr>
        <w:numPr>
          <w:ins w:id="843" w:author="ml f" w:date="2014-11-07T19:07:00Z"/>
        </w:numPr>
        <w:spacing w:line="480" w:lineRule="auto"/>
        <w:rPr>
          <w:ins w:id="844" w:author="ml f" w:date="2014-11-07T19:07:00Z"/>
          <w:rFonts w:ascii="Times New Roman" w:hAnsi="Times New Roman" w:cs="Times New Roman"/>
        </w:rPr>
      </w:pPr>
    </w:p>
    <w:tbl>
      <w:tblPr>
        <w:tblW w:w="9800" w:type="dxa"/>
        <w:tblInd w:w="92" w:type="dxa"/>
        <w:tblLook w:val="0000"/>
      </w:tblPr>
      <w:tblGrid>
        <w:gridCol w:w="2298"/>
        <w:gridCol w:w="1967"/>
        <w:gridCol w:w="1967"/>
        <w:gridCol w:w="2479"/>
        <w:gridCol w:w="1089"/>
      </w:tblGrid>
      <w:tr w:rsidR="00A77B67" w:rsidRPr="00A77B67">
        <w:trPr>
          <w:trHeight w:val="440"/>
          <w:ins w:id="845" w:author="ml f" w:date="2014-11-07T19:07:00Z"/>
        </w:trPr>
        <w:tc>
          <w:tcPr>
            <w:tcW w:w="2320" w:type="dxa"/>
            <w:tcBorders>
              <w:top w:val="single" w:sz="4" w:space="0" w:color="auto"/>
              <w:left w:val="single" w:sz="4" w:space="0" w:color="auto"/>
              <w:bottom w:val="double" w:sz="6" w:space="0" w:color="auto"/>
              <w:right w:val="single" w:sz="4" w:space="0" w:color="auto"/>
            </w:tcBorders>
            <w:shd w:val="clear" w:color="auto" w:fill="auto"/>
            <w:vAlign w:val="bottom"/>
          </w:tcPr>
          <w:p w:rsidR="00A77B67" w:rsidRPr="00A77B67" w:rsidRDefault="00A77B67" w:rsidP="00A77B67">
            <w:pPr>
              <w:rPr>
                <w:ins w:id="846" w:author="ml f" w:date="2014-11-07T19:07:00Z"/>
                <w:rFonts w:ascii="Verdana" w:hAnsi="Verdana"/>
                <w:b/>
                <w:bCs/>
                <w:sz w:val="20"/>
                <w:szCs w:val="20"/>
              </w:rPr>
            </w:pPr>
            <w:ins w:id="847" w:author="ml f" w:date="2014-11-07T19:07:00Z">
              <w:r w:rsidRPr="00A77B67">
                <w:rPr>
                  <w:rFonts w:ascii="Verdana" w:hAnsi="Verdana"/>
                  <w:b/>
                  <w:bCs/>
                  <w:sz w:val="20"/>
                  <w:szCs w:val="20"/>
                </w:rPr>
                <w:t>Primary Outcome</w:t>
              </w:r>
            </w:ins>
          </w:p>
        </w:tc>
        <w:tc>
          <w:tcPr>
            <w:tcW w:w="1980" w:type="dxa"/>
            <w:tcBorders>
              <w:top w:val="single" w:sz="4" w:space="0" w:color="auto"/>
              <w:left w:val="single" w:sz="4" w:space="0" w:color="auto"/>
              <w:bottom w:val="double" w:sz="6" w:space="0" w:color="auto"/>
              <w:right w:val="single" w:sz="4" w:space="0" w:color="auto"/>
            </w:tcBorders>
            <w:shd w:val="clear" w:color="auto" w:fill="auto"/>
            <w:vAlign w:val="bottom"/>
          </w:tcPr>
          <w:p w:rsidR="00A77B67" w:rsidRPr="00A77B67" w:rsidRDefault="00A77B67" w:rsidP="00A77B67">
            <w:pPr>
              <w:jc w:val="center"/>
              <w:rPr>
                <w:ins w:id="848" w:author="ml f" w:date="2014-11-07T19:07:00Z"/>
                <w:rFonts w:ascii="Verdana" w:hAnsi="Verdana"/>
                <w:b/>
                <w:bCs/>
                <w:sz w:val="20"/>
                <w:szCs w:val="20"/>
              </w:rPr>
            </w:pPr>
            <w:ins w:id="849" w:author="ml f" w:date="2014-11-07T19:07:00Z">
              <w:r w:rsidRPr="00A77B67">
                <w:rPr>
                  <w:rFonts w:ascii="Verdana" w:hAnsi="Verdana"/>
                  <w:b/>
                  <w:bCs/>
                  <w:sz w:val="20"/>
                  <w:szCs w:val="20"/>
                </w:rPr>
                <w:t>Non-IAC</w:t>
              </w:r>
            </w:ins>
          </w:p>
        </w:tc>
        <w:tc>
          <w:tcPr>
            <w:tcW w:w="1980" w:type="dxa"/>
            <w:tcBorders>
              <w:top w:val="single" w:sz="4" w:space="0" w:color="auto"/>
              <w:left w:val="single" w:sz="4" w:space="0" w:color="auto"/>
              <w:bottom w:val="double" w:sz="6" w:space="0" w:color="auto"/>
              <w:right w:val="single" w:sz="4" w:space="0" w:color="auto"/>
            </w:tcBorders>
            <w:shd w:val="clear" w:color="auto" w:fill="auto"/>
            <w:vAlign w:val="bottom"/>
          </w:tcPr>
          <w:p w:rsidR="00A77B67" w:rsidRPr="00A77B67" w:rsidRDefault="00A77B67" w:rsidP="00A77B67">
            <w:pPr>
              <w:jc w:val="center"/>
              <w:rPr>
                <w:ins w:id="850" w:author="ml f" w:date="2014-11-07T19:07:00Z"/>
                <w:rFonts w:ascii="Verdana" w:hAnsi="Verdana"/>
                <w:b/>
                <w:bCs/>
                <w:sz w:val="20"/>
                <w:szCs w:val="20"/>
              </w:rPr>
            </w:pPr>
            <w:ins w:id="851" w:author="ml f" w:date="2014-11-07T19:07:00Z">
              <w:r w:rsidRPr="00A77B67">
                <w:rPr>
                  <w:rFonts w:ascii="Verdana" w:hAnsi="Verdana"/>
                  <w:b/>
                  <w:bCs/>
                  <w:sz w:val="20"/>
                  <w:szCs w:val="20"/>
                </w:rPr>
                <w:t>IAC</w:t>
              </w:r>
            </w:ins>
          </w:p>
        </w:tc>
        <w:tc>
          <w:tcPr>
            <w:tcW w:w="2500" w:type="dxa"/>
            <w:tcBorders>
              <w:top w:val="single" w:sz="4" w:space="0" w:color="auto"/>
              <w:left w:val="single" w:sz="4" w:space="0" w:color="auto"/>
              <w:bottom w:val="double" w:sz="6" w:space="0" w:color="auto"/>
              <w:right w:val="single" w:sz="4" w:space="0" w:color="auto"/>
            </w:tcBorders>
            <w:shd w:val="clear" w:color="auto" w:fill="auto"/>
            <w:vAlign w:val="bottom"/>
          </w:tcPr>
          <w:p w:rsidR="00A77B67" w:rsidRPr="00A77B67" w:rsidRDefault="00A77B67" w:rsidP="00A77B67">
            <w:pPr>
              <w:jc w:val="center"/>
              <w:rPr>
                <w:ins w:id="852" w:author="ml f" w:date="2014-11-07T19:07:00Z"/>
                <w:rFonts w:ascii="Verdana" w:hAnsi="Verdana"/>
                <w:b/>
                <w:bCs/>
                <w:sz w:val="20"/>
                <w:szCs w:val="20"/>
              </w:rPr>
            </w:pPr>
            <w:ins w:id="853" w:author="ml f" w:date="2014-11-07T19:07:00Z">
              <w:r>
                <w:rPr>
                  <w:rFonts w:ascii="Verdana" w:hAnsi="Verdana"/>
                  <w:b/>
                  <w:bCs/>
                  <w:sz w:val="20"/>
                  <w:szCs w:val="20"/>
                </w:rPr>
                <w:t xml:space="preserve">Effect </w:t>
              </w:r>
              <w:proofErr w:type="gramStart"/>
              <w:r>
                <w:rPr>
                  <w:rFonts w:ascii="Verdana" w:hAnsi="Verdana"/>
                  <w:b/>
                  <w:bCs/>
                  <w:sz w:val="20"/>
                  <w:szCs w:val="20"/>
                </w:rPr>
                <w:t>Size</w:t>
              </w:r>
              <w:r w:rsidRPr="00A77B67">
                <w:rPr>
                  <w:rFonts w:ascii="Verdana" w:hAnsi="Verdana"/>
                  <w:b/>
                  <w:bCs/>
                  <w:sz w:val="20"/>
                  <w:szCs w:val="20"/>
                </w:rPr>
                <w:t>(</w:t>
              </w:r>
              <w:proofErr w:type="gramEnd"/>
              <w:r w:rsidRPr="00A77B67">
                <w:rPr>
                  <w:rFonts w:ascii="Verdana" w:hAnsi="Verdana"/>
                  <w:b/>
                  <w:bCs/>
                  <w:sz w:val="20"/>
                  <w:szCs w:val="20"/>
                </w:rPr>
                <w:t>95% CI)</w:t>
              </w:r>
            </w:ins>
          </w:p>
        </w:tc>
        <w:tc>
          <w:tcPr>
            <w:tcW w:w="1020" w:type="dxa"/>
            <w:tcBorders>
              <w:top w:val="single" w:sz="4" w:space="0" w:color="auto"/>
              <w:left w:val="single" w:sz="4" w:space="0" w:color="auto"/>
              <w:bottom w:val="double" w:sz="6" w:space="0" w:color="auto"/>
              <w:right w:val="single" w:sz="4" w:space="0" w:color="auto"/>
            </w:tcBorders>
            <w:shd w:val="clear" w:color="auto" w:fill="auto"/>
            <w:vAlign w:val="bottom"/>
          </w:tcPr>
          <w:p w:rsidR="00A77B67" w:rsidRPr="00A77B67" w:rsidRDefault="00A77B67" w:rsidP="00A77B67">
            <w:pPr>
              <w:jc w:val="center"/>
              <w:rPr>
                <w:ins w:id="854" w:author="ml f" w:date="2014-11-07T19:07:00Z"/>
                <w:rFonts w:ascii="Verdana" w:hAnsi="Verdana"/>
                <w:b/>
                <w:bCs/>
                <w:sz w:val="20"/>
                <w:szCs w:val="20"/>
              </w:rPr>
            </w:pPr>
            <w:proofErr w:type="gramStart"/>
            <w:ins w:id="855" w:author="ml f" w:date="2014-11-07T19:07:00Z">
              <w:r w:rsidRPr="00A77B67">
                <w:rPr>
                  <w:rFonts w:ascii="Verdana" w:hAnsi="Verdana"/>
                  <w:b/>
                  <w:bCs/>
                  <w:sz w:val="20"/>
                  <w:szCs w:val="20"/>
                </w:rPr>
                <w:t>p</w:t>
              </w:r>
              <w:proofErr w:type="gramEnd"/>
              <w:r w:rsidRPr="00A77B67">
                <w:rPr>
                  <w:rFonts w:ascii="Verdana" w:hAnsi="Verdana"/>
                  <w:b/>
                  <w:bCs/>
                  <w:sz w:val="20"/>
                  <w:szCs w:val="20"/>
                </w:rPr>
                <w:t>-value</w:t>
              </w:r>
            </w:ins>
          </w:p>
        </w:tc>
      </w:tr>
      <w:tr w:rsidR="00A77B67" w:rsidRPr="00A77B67">
        <w:trPr>
          <w:trHeight w:val="440"/>
          <w:ins w:id="856" w:author="ml f" w:date="2014-11-07T19:07:00Z"/>
        </w:trPr>
        <w:tc>
          <w:tcPr>
            <w:tcW w:w="2320" w:type="dxa"/>
            <w:tcBorders>
              <w:top w:val="nil"/>
              <w:left w:val="single" w:sz="4" w:space="0" w:color="auto"/>
              <w:bottom w:val="single" w:sz="4" w:space="0" w:color="auto"/>
              <w:right w:val="single" w:sz="4" w:space="0" w:color="auto"/>
            </w:tcBorders>
            <w:shd w:val="clear" w:color="auto" w:fill="auto"/>
            <w:vAlign w:val="bottom"/>
          </w:tcPr>
          <w:p w:rsidR="00A77B67" w:rsidRPr="00A77B67" w:rsidRDefault="00A77B67" w:rsidP="00A77B67">
            <w:pPr>
              <w:rPr>
                <w:ins w:id="857" w:author="ml f" w:date="2014-11-07T19:07:00Z"/>
                <w:rFonts w:ascii="Verdana" w:hAnsi="Verdana"/>
                <w:sz w:val="20"/>
                <w:szCs w:val="20"/>
              </w:rPr>
            </w:pPr>
            <w:ins w:id="858" w:author="ml f" w:date="2014-11-07T19:07:00Z">
              <w:r w:rsidRPr="00A77B67">
                <w:rPr>
                  <w:rFonts w:ascii="Verdana" w:hAnsi="Verdana"/>
                  <w:sz w:val="20"/>
                  <w:szCs w:val="20"/>
                </w:rPr>
                <w:t>28 day mortality</w:t>
              </w:r>
            </w:ins>
          </w:p>
        </w:tc>
        <w:tc>
          <w:tcPr>
            <w:tcW w:w="1980" w:type="dxa"/>
            <w:tcBorders>
              <w:top w:val="nil"/>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59" w:author="ml f" w:date="2014-11-07T19:07:00Z"/>
                <w:rFonts w:ascii="Verdana" w:hAnsi="Verdana"/>
                <w:b/>
                <w:bCs/>
                <w:sz w:val="20"/>
                <w:szCs w:val="20"/>
              </w:rPr>
            </w:pPr>
            <w:ins w:id="860" w:author="ml f" w:date="2014-11-07T19:07:00Z">
              <w:r w:rsidRPr="00A77B67">
                <w:rPr>
                  <w:rFonts w:ascii="Verdana" w:hAnsi="Verdana"/>
                  <w:b/>
                  <w:bCs/>
                  <w:sz w:val="20"/>
                  <w:szCs w:val="20"/>
                </w:rPr>
                <w:t>15.20%</w:t>
              </w:r>
            </w:ins>
          </w:p>
        </w:tc>
        <w:tc>
          <w:tcPr>
            <w:tcW w:w="1980" w:type="dxa"/>
            <w:tcBorders>
              <w:top w:val="nil"/>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61" w:author="ml f" w:date="2014-11-07T19:07:00Z"/>
                <w:rFonts w:ascii="Verdana" w:hAnsi="Verdana"/>
                <w:b/>
                <w:bCs/>
                <w:sz w:val="20"/>
                <w:szCs w:val="20"/>
              </w:rPr>
            </w:pPr>
            <w:ins w:id="862" w:author="ml f" w:date="2014-11-07T19:07:00Z">
              <w:r w:rsidRPr="00A77B67">
                <w:rPr>
                  <w:rFonts w:ascii="Verdana" w:hAnsi="Verdana"/>
                  <w:b/>
                  <w:bCs/>
                  <w:sz w:val="20"/>
                  <w:szCs w:val="20"/>
                </w:rPr>
                <w:t>14.70%</w:t>
              </w:r>
            </w:ins>
          </w:p>
        </w:tc>
        <w:tc>
          <w:tcPr>
            <w:tcW w:w="2500" w:type="dxa"/>
            <w:tcBorders>
              <w:top w:val="nil"/>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63" w:author="ml f" w:date="2014-11-07T19:07:00Z"/>
                <w:rFonts w:ascii="Verdana" w:hAnsi="Verdana"/>
                <w:b/>
                <w:bCs/>
                <w:sz w:val="20"/>
                <w:szCs w:val="20"/>
              </w:rPr>
            </w:pPr>
            <w:ins w:id="864" w:author="ml f" w:date="2014-11-07T19:07:00Z">
              <w:r w:rsidRPr="00A77B67">
                <w:rPr>
                  <w:rFonts w:ascii="Verdana" w:hAnsi="Verdana"/>
                  <w:b/>
                  <w:bCs/>
                  <w:sz w:val="20"/>
                  <w:szCs w:val="20"/>
                </w:rPr>
                <w:t>0.95 (0.62~1.46)</w:t>
              </w:r>
            </w:ins>
          </w:p>
        </w:tc>
        <w:tc>
          <w:tcPr>
            <w:tcW w:w="1020" w:type="dxa"/>
            <w:tcBorders>
              <w:top w:val="nil"/>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65" w:author="ml f" w:date="2014-11-07T19:07:00Z"/>
                <w:rFonts w:ascii="Verdana" w:hAnsi="Verdana"/>
                <w:b/>
                <w:bCs/>
                <w:sz w:val="20"/>
                <w:szCs w:val="20"/>
              </w:rPr>
            </w:pPr>
            <w:ins w:id="866" w:author="ml f" w:date="2014-11-07T19:07:00Z">
              <w:r w:rsidRPr="00A77B67">
                <w:rPr>
                  <w:rFonts w:ascii="Verdana" w:hAnsi="Verdana"/>
                  <w:b/>
                  <w:bCs/>
                  <w:sz w:val="20"/>
                  <w:szCs w:val="20"/>
                </w:rPr>
                <w:t>0.9</w:t>
              </w:r>
            </w:ins>
          </w:p>
        </w:tc>
      </w:tr>
      <w:tr w:rsidR="00A77B67" w:rsidRPr="00A77B67">
        <w:trPr>
          <w:trHeight w:val="580"/>
          <w:ins w:id="867" w:author="ml f" w:date="2014-11-07T19:07:00Z"/>
        </w:trPr>
        <w:tc>
          <w:tcPr>
            <w:tcW w:w="23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rPr>
                <w:ins w:id="868" w:author="ml f" w:date="2014-11-07T19:07:00Z"/>
                <w:rFonts w:ascii="Verdana" w:hAnsi="Verdana"/>
                <w:b/>
                <w:bCs/>
                <w:sz w:val="20"/>
                <w:szCs w:val="20"/>
              </w:rPr>
            </w:pPr>
            <w:ins w:id="869" w:author="ml f" w:date="2014-11-07T19:07:00Z">
              <w:r w:rsidRPr="00A77B67">
                <w:rPr>
                  <w:rFonts w:ascii="Verdana" w:hAnsi="Verdana"/>
                  <w:b/>
                  <w:bCs/>
                  <w:sz w:val="20"/>
                  <w:szCs w:val="20"/>
                </w:rPr>
                <w:t>Secondary Outcomes</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70" w:author="ml f" w:date="2014-11-07T19:07:00Z"/>
                <w:rFonts w:ascii="Verdana" w:hAnsi="Verdana"/>
                <w:b/>
                <w:bCs/>
                <w:sz w:val="20"/>
                <w:szCs w:val="20"/>
              </w:rPr>
            </w:pPr>
            <w:ins w:id="871" w:author="ml f" w:date="2014-11-07T19:07:00Z">
              <w:r w:rsidRPr="00A77B67">
                <w:rPr>
                  <w:rFonts w:ascii="Verdana" w:hAnsi="Verdana"/>
                  <w:b/>
                  <w:bCs/>
                  <w:sz w:val="20"/>
                  <w:szCs w:val="20"/>
                </w:rPr>
                <w:t> </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72" w:author="ml f" w:date="2014-11-07T19:07:00Z"/>
                <w:rFonts w:ascii="Verdana" w:hAnsi="Verdana"/>
                <w:b/>
                <w:bCs/>
                <w:sz w:val="20"/>
                <w:szCs w:val="20"/>
              </w:rPr>
            </w:pPr>
            <w:ins w:id="873" w:author="ml f" w:date="2014-11-07T19:07:00Z">
              <w:r w:rsidRPr="00A77B67">
                <w:rPr>
                  <w:rFonts w:ascii="Verdana" w:hAnsi="Verdana"/>
                  <w:b/>
                  <w:bCs/>
                  <w:sz w:val="20"/>
                  <w:szCs w:val="20"/>
                </w:rPr>
                <w:t> </w:t>
              </w:r>
            </w:ins>
          </w:p>
        </w:tc>
        <w:tc>
          <w:tcPr>
            <w:tcW w:w="250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74" w:author="ml f" w:date="2014-11-07T19:07:00Z"/>
                <w:rFonts w:ascii="Verdana" w:hAnsi="Verdana"/>
                <w:sz w:val="20"/>
                <w:szCs w:val="20"/>
              </w:rPr>
            </w:pPr>
            <w:ins w:id="875" w:author="ml f" w:date="2014-11-07T19:07:00Z">
              <w:r w:rsidRPr="00A77B67">
                <w:rPr>
                  <w:rFonts w:ascii="Verdana" w:hAnsi="Verdana"/>
                  <w:sz w:val="20"/>
                  <w:szCs w:val="20"/>
                </w:rPr>
                <w:t> </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76" w:author="ml f" w:date="2014-11-07T19:07:00Z"/>
                <w:rFonts w:ascii="Verdana" w:hAnsi="Verdana"/>
                <w:b/>
                <w:bCs/>
                <w:sz w:val="20"/>
                <w:szCs w:val="20"/>
              </w:rPr>
            </w:pPr>
            <w:ins w:id="877" w:author="ml f" w:date="2014-11-07T19:07:00Z">
              <w:r w:rsidRPr="00A77B67">
                <w:rPr>
                  <w:rFonts w:ascii="Verdana" w:hAnsi="Verdana"/>
                  <w:b/>
                  <w:bCs/>
                  <w:sz w:val="20"/>
                  <w:szCs w:val="20"/>
                </w:rPr>
                <w:t> </w:t>
              </w:r>
            </w:ins>
          </w:p>
        </w:tc>
      </w:tr>
      <w:tr w:rsidR="00A77B67" w:rsidRPr="00A77B67">
        <w:trPr>
          <w:trHeight w:val="440"/>
          <w:ins w:id="878" w:author="ml f" w:date="2014-11-07T19:07:00Z"/>
        </w:trPr>
        <w:tc>
          <w:tcPr>
            <w:tcW w:w="23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rPr>
                <w:ins w:id="879" w:author="ml f" w:date="2014-11-07T19:07:00Z"/>
                <w:rFonts w:ascii="Verdana" w:hAnsi="Verdana"/>
                <w:sz w:val="20"/>
                <w:szCs w:val="20"/>
              </w:rPr>
            </w:pPr>
            <w:ins w:id="880" w:author="ml f" w:date="2014-11-07T19:07:00Z">
              <w:r w:rsidRPr="00A77B67">
                <w:rPr>
                  <w:rFonts w:ascii="Verdana" w:hAnsi="Verdana"/>
                  <w:sz w:val="20"/>
                  <w:szCs w:val="20"/>
                </w:rPr>
                <w:t>ICU LOS (</w:t>
              </w:r>
              <w:proofErr w:type="spellStart"/>
              <w:r w:rsidRPr="00A77B67">
                <w:rPr>
                  <w:rFonts w:ascii="Verdana" w:hAnsi="Verdana"/>
                  <w:sz w:val="20"/>
                  <w:szCs w:val="20"/>
                </w:rPr>
                <w:t>surviors</w:t>
              </w:r>
              <w:proofErr w:type="spellEnd"/>
              <w:r w:rsidRPr="00A77B67">
                <w:rPr>
                  <w:rFonts w:ascii="Verdana" w:hAnsi="Verdana"/>
                  <w:sz w:val="20"/>
                  <w:szCs w:val="20"/>
                </w:rPr>
                <w:t>)</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81" w:author="ml f" w:date="2014-11-07T19:07:00Z"/>
                <w:rFonts w:ascii="Verdana" w:hAnsi="Verdana"/>
                <w:sz w:val="20"/>
                <w:szCs w:val="20"/>
              </w:rPr>
            </w:pPr>
            <w:ins w:id="882" w:author="ml f" w:date="2014-11-07T19:07:00Z">
              <w:r w:rsidRPr="00A77B67">
                <w:rPr>
                  <w:rFonts w:ascii="Verdana" w:hAnsi="Verdana"/>
                  <w:sz w:val="20"/>
                  <w:szCs w:val="20"/>
                </w:rPr>
                <w:t>1.8 (1~2.8)</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83" w:author="ml f" w:date="2014-11-07T19:07:00Z"/>
                <w:rFonts w:ascii="Verdana" w:hAnsi="Verdana"/>
                <w:sz w:val="20"/>
                <w:szCs w:val="20"/>
              </w:rPr>
            </w:pPr>
            <w:ins w:id="884" w:author="ml f" w:date="2014-11-07T19:07:00Z">
              <w:r w:rsidRPr="00A77B67">
                <w:rPr>
                  <w:rFonts w:ascii="Verdana" w:hAnsi="Verdana"/>
                  <w:sz w:val="20"/>
                  <w:szCs w:val="20"/>
                </w:rPr>
                <w:t>2.8 (1.8~4.9)</w:t>
              </w:r>
            </w:ins>
          </w:p>
        </w:tc>
        <w:tc>
          <w:tcPr>
            <w:tcW w:w="250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85" w:author="ml f" w:date="2014-11-07T19:07:00Z"/>
                <w:rFonts w:ascii="Verdana" w:hAnsi="Verdana"/>
                <w:sz w:val="20"/>
                <w:szCs w:val="20"/>
              </w:rPr>
            </w:pPr>
            <w:ins w:id="886" w:author="ml f" w:date="2014-11-07T19:07:00Z">
              <w:r w:rsidRPr="00A77B67">
                <w:rPr>
                  <w:rFonts w:ascii="Verdana" w:hAnsi="Verdana"/>
                  <w:sz w:val="20"/>
                  <w:szCs w:val="20"/>
                </w:rPr>
                <w:t>-0.66 (-0.82~-0.5)</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87" w:author="ml f" w:date="2014-11-07T19:07:00Z"/>
                <w:rFonts w:ascii="Verdana" w:hAnsi="Verdana"/>
                <w:sz w:val="20"/>
                <w:szCs w:val="20"/>
              </w:rPr>
            </w:pPr>
            <w:ins w:id="888" w:author="ml f" w:date="2014-11-07T19:07:00Z">
              <w:r w:rsidRPr="00A77B67">
                <w:rPr>
                  <w:rFonts w:ascii="Verdana" w:hAnsi="Verdana"/>
                  <w:sz w:val="20"/>
                  <w:szCs w:val="20"/>
                </w:rPr>
                <w:t>&lt;0.0001</w:t>
              </w:r>
            </w:ins>
          </w:p>
        </w:tc>
      </w:tr>
      <w:tr w:rsidR="00A77B67" w:rsidRPr="00A77B67">
        <w:trPr>
          <w:trHeight w:val="580"/>
          <w:ins w:id="889" w:author="ml f" w:date="2014-11-07T19:07:00Z"/>
        </w:trPr>
        <w:tc>
          <w:tcPr>
            <w:tcW w:w="23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rPr>
                <w:ins w:id="890" w:author="ml f" w:date="2014-11-07T19:07:00Z"/>
                <w:rFonts w:ascii="Verdana" w:hAnsi="Verdana"/>
                <w:sz w:val="20"/>
                <w:szCs w:val="20"/>
              </w:rPr>
            </w:pPr>
            <w:ins w:id="891" w:author="ml f" w:date="2014-11-07T19:07:00Z">
              <w:r w:rsidRPr="00A77B67">
                <w:rPr>
                  <w:rFonts w:ascii="Verdana" w:hAnsi="Verdana"/>
                  <w:sz w:val="20"/>
                  <w:szCs w:val="20"/>
                </w:rPr>
                <w:t>ICU LOS</w:t>
              </w:r>
              <w:r w:rsidRPr="00A77B67">
                <w:rPr>
                  <w:rFonts w:ascii="Verdana" w:hAnsi="Verdana"/>
                  <w:sz w:val="20"/>
                  <w:szCs w:val="20"/>
                </w:rPr>
                <w:br/>
                <w:t>(non-</w:t>
              </w:r>
              <w:proofErr w:type="spellStart"/>
              <w:r w:rsidRPr="00A77B67">
                <w:rPr>
                  <w:rFonts w:ascii="Verdana" w:hAnsi="Verdana"/>
                  <w:sz w:val="20"/>
                  <w:szCs w:val="20"/>
                </w:rPr>
                <w:t>surviors</w:t>
              </w:r>
              <w:proofErr w:type="spellEnd"/>
              <w:r w:rsidRPr="00A77B67">
                <w:rPr>
                  <w:rFonts w:ascii="Verdana" w:hAnsi="Verdana"/>
                  <w:sz w:val="20"/>
                  <w:szCs w:val="20"/>
                </w:rPr>
                <w:t>)</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92" w:author="ml f" w:date="2014-11-07T19:07:00Z"/>
                <w:rFonts w:ascii="Verdana" w:hAnsi="Verdana"/>
                <w:sz w:val="20"/>
                <w:szCs w:val="20"/>
              </w:rPr>
            </w:pPr>
            <w:ins w:id="893" w:author="ml f" w:date="2014-11-07T19:07:00Z">
              <w:r w:rsidRPr="00A77B67">
                <w:rPr>
                  <w:rFonts w:ascii="Verdana" w:hAnsi="Verdana"/>
                  <w:sz w:val="20"/>
                  <w:szCs w:val="20"/>
                </w:rPr>
                <w:t>2.1 (1.5~5)</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94" w:author="ml f" w:date="2014-11-07T19:07:00Z"/>
                <w:rFonts w:ascii="Verdana" w:hAnsi="Verdana"/>
                <w:sz w:val="20"/>
                <w:szCs w:val="20"/>
              </w:rPr>
            </w:pPr>
            <w:ins w:id="895" w:author="ml f" w:date="2014-11-07T19:07:00Z">
              <w:r w:rsidRPr="00A77B67">
                <w:rPr>
                  <w:rFonts w:ascii="Verdana" w:hAnsi="Verdana"/>
                  <w:sz w:val="20"/>
                  <w:szCs w:val="20"/>
                </w:rPr>
                <w:t>4.3 (2.3~7.3)</w:t>
              </w:r>
            </w:ins>
          </w:p>
        </w:tc>
        <w:tc>
          <w:tcPr>
            <w:tcW w:w="250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96" w:author="ml f" w:date="2014-11-07T19:07:00Z"/>
                <w:rFonts w:ascii="Verdana" w:hAnsi="Verdana"/>
                <w:sz w:val="20"/>
                <w:szCs w:val="20"/>
              </w:rPr>
            </w:pPr>
            <w:ins w:id="897" w:author="ml f" w:date="2014-11-07T19:07:00Z">
              <w:r w:rsidRPr="00A77B67">
                <w:rPr>
                  <w:rFonts w:ascii="Verdana" w:hAnsi="Verdana"/>
                  <w:sz w:val="20"/>
                  <w:szCs w:val="20"/>
                </w:rPr>
                <w:t>-0.33 (-0.88~0.22)</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98" w:author="ml f" w:date="2014-11-07T19:07:00Z"/>
                <w:rFonts w:ascii="Verdana" w:hAnsi="Verdana"/>
                <w:sz w:val="20"/>
                <w:szCs w:val="20"/>
              </w:rPr>
            </w:pPr>
            <w:ins w:id="899" w:author="ml f" w:date="2014-11-07T19:07:00Z">
              <w:r w:rsidRPr="00A77B67">
                <w:rPr>
                  <w:rFonts w:ascii="Verdana" w:hAnsi="Verdana"/>
                  <w:sz w:val="20"/>
                  <w:szCs w:val="20"/>
                </w:rPr>
                <w:t>0.006</w:t>
              </w:r>
            </w:ins>
          </w:p>
        </w:tc>
      </w:tr>
      <w:tr w:rsidR="00A77B67" w:rsidRPr="00A77B67">
        <w:trPr>
          <w:trHeight w:val="580"/>
          <w:ins w:id="900" w:author="ml f" w:date="2014-11-07T19:07:00Z"/>
        </w:trPr>
        <w:tc>
          <w:tcPr>
            <w:tcW w:w="23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rPr>
                <w:ins w:id="901" w:author="ml f" w:date="2014-11-07T19:07:00Z"/>
                <w:rFonts w:ascii="Verdana" w:hAnsi="Verdana"/>
                <w:sz w:val="20"/>
                <w:szCs w:val="20"/>
              </w:rPr>
            </w:pPr>
            <w:ins w:id="902" w:author="ml f" w:date="2014-11-07T19:07:00Z">
              <w:r w:rsidRPr="00A77B67">
                <w:rPr>
                  <w:rFonts w:ascii="Verdana" w:hAnsi="Verdana"/>
                  <w:sz w:val="20"/>
                  <w:szCs w:val="20"/>
                </w:rPr>
                <w:t>Hospital LOS (</w:t>
              </w:r>
              <w:proofErr w:type="spellStart"/>
              <w:r w:rsidRPr="00A77B67">
                <w:rPr>
                  <w:rFonts w:ascii="Verdana" w:hAnsi="Verdana"/>
                  <w:sz w:val="20"/>
                  <w:szCs w:val="20"/>
                </w:rPr>
                <w:t>surviors</w:t>
              </w:r>
              <w:proofErr w:type="spellEnd"/>
              <w:r w:rsidRPr="00A77B67">
                <w:rPr>
                  <w:rFonts w:ascii="Verdana" w:hAnsi="Verdana"/>
                  <w:sz w:val="20"/>
                  <w:szCs w:val="20"/>
                </w:rPr>
                <w:t>)</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903" w:author="ml f" w:date="2014-11-07T19:07:00Z"/>
                <w:rFonts w:ascii="Verdana" w:hAnsi="Verdana"/>
                <w:sz w:val="20"/>
                <w:szCs w:val="20"/>
              </w:rPr>
            </w:pPr>
            <w:ins w:id="904" w:author="ml f" w:date="2014-11-07T19:07:00Z">
              <w:r w:rsidRPr="00A77B67">
                <w:rPr>
                  <w:rFonts w:ascii="Verdana" w:hAnsi="Verdana"/>
                  <w:sz w:val="20"/>
                  <w:szCs w:val="20"/>
                </w:rPr>
                <w:t>4 (2~7)</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905" w:author="ml f" w:date="2014-11-07T19:07:00Z"/>
                <w:rFonts w:ascii="Verdana" w:hAnsi="Verdana"/>
                <w:sz w:val="20"/>
                <w:szCs w:val="20"/>
              </w:rPr>
            </w:pPr>
            <w:ins w:id="906" w:author="ml f" w:date="2014-11-07T19:07:00Z">
              <w:r w:rsidRPr="00A77B67">
                <w:rPr>
                  <w:rFonts w:ascii="Verdana" w:hAnsi="Verdana"/>
                  <w:sz w:val="20"/>
                  <w:szCs w:val="20"/>
                </w:rPr>
                <w:t>7 (5~11)</w:t>
              </w:r>
            </w:ins>
          </w:p>
        </w:tc>
        <w:tc>
          <w:tcPr>
            <w:tcW w:w="250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907" w:author="ml f" w:date="2014-11-07T19:07:00Z"/>
                <w:rFonts w:ascii="Verdana" w:hAnsi="Verdana"/>
                <w:sz w:val="20"/>
                <w:szCs w:val="20"/>
              </w:rPr>
            </w:pPr>
            <w:ins w:id="908" w:author="ml f" w:date="2014-11-07T19:07:00Z">
              <w:r w:rsidRPr="00A77B67">
                <w:rPr>
                  <w:rFonts w:ascii="Verdana" w:hAnsi="Verdana"/>
                  <w:sz w:val="20"/>
                  <w:szCs w:val="20"/>
                </w:rPr>
                <w:t>-0.57 (-0.74~-0.41)</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909" w:author="ml f" w:date="2014-11-07T19:07:00Z"/>
                <w:rFonts w:ascii="Verdana" w:hAnsi="Verdana"/>
                <w:sz w:val="20"/>
                <w:szCs w:val="20"/>
              </w:rPr>
            </w:pPr>
            <w:ins w:id="910" w:author="ml f" w:date="2014-11-07T19:07:00Z">
              <w:r w:rsidRPr="00A77B67">
                <w:rPr>
                  <w:rFonts w:ascii="Verdana" w:hAnsi="Verdana"/>
                  <w:sz w:val="20"/>
                  <w:szCs w:val="20"/>
                </w:rPr>
                <w:t>&lt;0.0001</w:t>
              </w:r>
            </w:ins>
          </w:p>
        </w:tc>
      </w:tr>
      <w:tr w:rsidR="00A77B67" w:rsidRPr="00A77B67">
        <w:trPr>
          <w:trHeight w:val="580"/>
          <w:ins w:id="911" w:author="ml f" w:date="2014-11-07T19:07:00Z"/>
        </w:trPr>
        <w:tc>
          <w:tcPr>
            <w:tcW w:w="23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rPr>
                <w:ins w:id="912" w:author="ml f" w:date="2014-11-07T19:07:00Z"/>
                <w:rFonts w:ascii="Verdana" w:hAnsi="Verdana"/>
                <w:sz w:val="20"/>
                <w:szCs w:val="20"/>
              </w:rPr>
            </w:pPr>
            <w:ins w:id="913" w:author="ml f" w:date="2014-11-07T19:07:00Z">
              <w:r w:rsidRPr="00A77B67">
                <w:rPr>
                  <w:rFonts w:ascii="Verdana" w:hAnsi="Verdana"/>
                  <w:sz w:val="20"/>
                  <w:szCs w:val="20"/>
                </w:rPr>
                <w:t>Hospital LOS</w:t>
              </w:r>
              <w:r w:rsidRPr="00A77B67">
                <w:rPr>
                  <w:rFonts w:ascii="Verdana" w:hAnsi="Verdana"/>
                  <w:sz w:val="20"/>
                  <w:szCs w:val="20"/>
                </w:rPr>
                <w:br/>
                <w:t>(non-</w:t>
              </w:r>
              <w:proofErr w:type="spellStart"/>
              <w:r w:rsidRPr="00A77B67">
                <w:rPr>
                  <w:rFonts w:ascii="Verdana" w:hAnsi="Verdana"/>
                  <w:sz w:val="20"/>
                  <w:szCs w:val="20"/>
                </w:rPr>
                <w:t>surviors</w:t>
              </w:r>
              <w:proofErr w:type="spellEnd"/>
              <w:r w:rsidRPr="00A77B67">
                <w:rPr>
                  <w:rFonts w:ascii="Verdana" w:hAnsi="Verdana"/>
                  <w:sz w:val="20"/>
                  <w:szCs w:val="20"/>
                </w:rPr>
                <w:t>)</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914" w:author="ml f" w:date="2014-11-07T19:07:00Z"/>
                <w:rFonts w:ascii="Verdana" w:hAnsi="Verdana"/>
                <w:sz w:val="20"/>
                <w:szCs w:val="20"/>
              </w:rPr>
            </w:pPr>
            <w:ins w:id="915" w:author="ml f" w:date="2014-11-07T19:07:00Z">
              <w:r w:rsidRPr="00A77B67">
                <w:rPr>
                  <w:rFonts w:ascii="Verdana" w:hAnsi="Verdana"/>
                  <w:sz w:val="20"/>
                  <w:szCs w:val="20"/>
                </w:rPr>
                <w:t>3 (2~7)</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916" w:author="ml f" w:date="2014-11-07T19:07:00Z"/>
                <w:rFonts w:ascii="Verdana" w:hAnsi="Verdana"/>
                <w:sz w:val="20"/>
                <w:szCs w:val="20"/>
              </w:rPr>
            </w:pPr>
            <w:ins w:id="917" w:author="ml f" w:date="2014-11-07T19:07:00Z">
              <w:r w:rsidRPr="00A77B67">
                <w:rPr>
                  <w:rFonts w:ascii="Verdana" w:hAnsi="Verdana"/>
                  <w:sz w:val="20"/>
                  <w:szCs w:val="20"/>
                </w:rPr>
                <w:t>5 (3~11)</w:t>
              </w:r>
            </w:ins>
          </w:p>
        </w:tc>
        <w:tc>
          <w:tcPr>
            <w:tcW w:w="250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918" w:author="ml f" w:date="2014-11-07T19:07:00Z"/>
                <w:rFonts w:ascii="Verdana" w:hAnsi="Verdana"/>
                <w:sz w:val="20"/>
                <w:szCs w:val="20"/>
              </w:rPr>
            </w:pPr>
            <w:ins w:id="919" w:author="ml f" w:date="2014-11-07T19:07:00Z">
              <w:r w:rsidRPr="00A77B67">
                <w:rPr>
                  <w:rFonts w:ascii="Verdana" w:hAnsi="Verdana"/>
                  <w:sz w:val="20"/>
                  <w:szCs w:val="20"/>
                </w:rPr>
                <w:t>-0.37 (-0.82~0.07)</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920" w:author="ml f" w:date="2014-11-07T19:07:00Z"/>
                <w:rFonts w:ascii="Verdana" w:hAnsi="Verdana"/>
                <w:sz w:val="20"/>
                <w:szCs w:val="20"/>
              </w:rPr>
            </w:pPr>
            <w:ins w:id="921" w:author="ml f" w:date="2014-11-07T19:07:00Z">
              <w:r w:rsidRPr="00A77B67">
                <w:rPr>
                  <w:rFonts w:ascii="Verdana" w:hAnsi="Verdana"/>
                  <w:sz w:val="20"/>
                  <w:szCs w:val="20"/>
                </w:rPr>
                <w:t>0.003</w:t>
              </w:r>
            </w:ins>
          </w:p>
        </w:tc>
      </w:tr>
      <w:tr w:rsidR="00A77B67" w:rsidRPr="00A77B67">
        <w:trPr>
          <w:trHeight w:val="580"/>
          <w:ins w:id="922" w:author="ml f" w:date="2014-11-07T19:07:00Z"/>
        </w:trPr>
        <w:tc>
          <w:tcPr>
            <w:tcW w:w="23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rPr>
                <w:ins w:id="923" w:author="ml f" w:date="2014-11-07T19:07:00Z"/>
                <w:rFonts w:ascii="Verdana" w:hAnsi="Verdana"/>
                <w:sz w:val="20"/>
                <w:szCs w:val="20"/>
              </w:rPr>
            </w:pPr>
            <w:ins w:id="924" w:author="ml f" w:date="2014-11-07T19:07:00Z">
              <w:r w:rsidRPr="00A77B67">
                <w:rPr>
                  <w:rFonts w:ascii="Verdana" w:hAnsi="Verdana"/>
                  <w:sz w:val="20"/>
                  <w:szCs w:val="20"/>
                </w:rPr>
                <w:t>Ventilation time (</w:t>
              </w:r>
              <w:proofErr w:type="spellStart"/>
              <w:r w:rsidRPr="00A77B67">
                <w:rPr>
                  <w:rFonts w:ascii="Verdana" w:hAnsi="Verdana"/>
                  <w:sz w:val="20"/>
                  <w:szCs w:val="20"/>
                </w:rPr>
                <w:t>surviors</w:t>
              </w:r>
              <w:proofErr w:type="spellEnd"/>
              <w:r w:rsidRPr="00A77B67">
                <w:rPr>
                  <w:rFonts w:ascii="Verdana" w:hAnsi="Verdana"/>
                  <w:sz w:val="20"/>
                  <w:szCs w:val="20"/>
                </w:rPr>
                <w:t>)</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925" w:author="ml f" w:date="2014-11-07T19:07:00Z"/>
                <w:rFonts w:ascii="Verdana" w:hAnsi="Verdana"/>
                <w:sz w:val="20"/>
                <w:szCs w:val="20"/>
              </w:rPr>
            </w:pPr>
            <w:ins w:id="926" w:author="ml f" w:date="2014-11-07T19:07:00Z">
              <w:r w:rsidRPr="00A77B67">
                <w:rPr>
                  <w:rFonts w:ascii="Verdana" w:hAnsi="Verdana"/>
                  <w:sz w:val="20"/>
                  <w:szCs w:val="20"/>
                </w:rPr>
                <w:t>0.75 (0.4~1.3)</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927" w:author="ml f" w:date="2014-11-07T19:07:00Z"/>
                <w:rFonts w:ascii="Verdana" w:hAnsi="Verdana"/>
                <w:sz w:val="20"/>
                <w:szCs w:val="20"/>
              </w:rPr>
            </w:pPr>
            <w:ins w:id="928" w:author="ml f" w:date="2014-11-07T19:07:00Z">
              <w:r w:rsidRPr="00A77B67">
                <w:rPr>
                  <w:rFonts w:ascii="Verdana" w:hAnsi="Verdana"/>
                  <w:sz w:val="20"/>
                  <w:szCs w:val="20"/>
                </w:rPr>
                <w:t>1.1 (0.6~2.6)</w:t>
              </w:r>
            </w:ins>
          </w:p>
        </w:tc>
        <w:tc>
          <w:tcPr>
            <w:tcW w:w="250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929" w:author="ml f" w:date="2014-11-07T19:07:00Z"/>
                <w:rFonts w:ascii="Verdana" w:hAnsi="Verdana"/>
                <w:sz w:val="20"/>
                <w:szCs w:val="20"/>
              </w:rPr>
            </w:pPr>
            <w:ins w:id="930" w:author="ml f" w:date="2014-11-07T19:07:00Z">
              <w:r w:rsidRPr="00A77B67">
                <w:rPr>
                  <w:rFonts w:ascii="Verdana" w:hAnsi="Verdana"/>
                  <w:sz w:val="20"/>
                  <w:szCs w:val="20"/>
                </w:rPr>
                <w:t>-0.54 (-0.7~-0.38)</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931" w:author="ml f" w:date="2014-11-07T19:07:00Z"/>
                <w:rFonts w:ascii="Verdana" w:hAnsi="Verdana"/>
                <w:sz w:val="20"/>
                <w:szCs w:val="20"/>
              </w:rPr>
            </w:pPr>
            <w:ins w:id="932" w:author="ml f" w:date="2014-11-07T19:07:00Z">
              <w:r w:rsidRPr="00A77B67">
                <w:rPr>
                  <w:rFonts w:ascii="Verdana" w:hAnsi="Verdana"/>
                  <w:sz w:val="20"/>
                  <w:szCs w:val="20"/>
                </w:rPr>
                <w:t>&lt;0.0001</w:t>
              </w:r>
            </w:ins>
          </w:p>
        </w:tc>
      </w:tr>
      <w:tr w:rsidR="00A77B67" w:rsidRPr="00A77B67">
        <w:trPr>
          <w:trHeight w:val="580"/>
          <w:ins w:id="933" w:author="ml f" w:date="2014-11-07T19:07:00Z"/>
        </w:trPr>
        <w:tc>
          <w:tcPr>
            <w:tcW w:w="23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rPr>
                <w:ins w:id="934" w:author="ml f" w:date="2014-11-07T19:07:00Z"/>
                <w:rFonts w:ascii="Verdana" w:hAnsi="Verdana"/>
                <w:sz w:val="20"/>
                <w:szCs w:val="20"/>
              </w:rPr>
            </w:pPr>
            <w:ins w:id="935" w:author="ml f" w:date="2014-11-07T19:07:00Z">
              <w:r w:rsidRPr="00A77B67">
                <w:rPr>
                  <w:rFonts w:ascii="Verdana" w:hAnsi="Verdana"/>
                  <w:sz w:val="20"/>
                  <w:szCs w:val="20"/>
                </w:rPr>
                <w:t>Ventilation time</w:t>
              </w:r>
              <w:r w:rsidRPr="00A77B67">
                <w:rPr>
                  <w:rFonts w:ascii="Verdana" w:hAnsi="Verdana"/>
                  <w:sz w:val="20"/>
                  <w:szCs w:val="20"/>
                </w:rPr>
                <w:br/>
                <w:t>(non-</w:t>
              </w:r>
              <w:proofErr w:type="spellStart"/>
              <w:r w:rsidRPr="00A77B67">
                <w:rPr>
                  <w:rFonts w:ascii="Verdana" w:hAnsi="Verdana"/>
                  <w:sz w:val="20"/>
                  <w:szCs w:val="20"/>
                </w:rPr>
                <w:t>surviors</w:t>
              </w:r>
              <w:proofErr w:type="spellEnd"/>
              <w:r w:rsidRPr="00A77B67">
                <w:rPr>
                  <w:rFonts w:ascii="Verdana" w:hAnsi="Verdana"/>
                  <w:sz w:val="20"/>
                  <w:szCs w:val="20"/>
                </w:rPr>
                <w:t>)</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936" w:author="ml f" w:date="2014-11-07T19:07:00Z"/>
                <w:rFonts w:ascii="Verdana" w:hAnsi="Verdana"/>
                <w:sz w:val="20"/>
                <w:szCs w:val="20"/>
              </w:rPr>
            </w:pPr>
            <w:ins w:id="937" w:author="ml f" w:date="2014-11-07T19:07:00Z">
              <w:r w:rsidRPr="00A77B67">
                <w:rPr>
                  <w:rFonts w:ascii="Verdana" w:hAnsi="Verdana"/>
                  <w:sz w:val="20"/>
                  <w:szCs w:val="20"/>
                </w:rPr>
                <w:t>2 (1.4~2)</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938" w:author="ml f" w:date="2014-11-07T19:07:00Z"/>
                <w:rFonts w:ascii="Verdana" w:hAnsi="Verdana"/>
                <w:sz w:val="20"/>
                <w:szCs w:val="20"/>
              </w:rPr>
            </w:pPr>
            <w:ins w:id="939" w:author="ml f" w:date="2014-11-07T19:07:00Z">
              <w:r w:rsidRPr="00A77B67">
                <w:rPr>
                  <w:rFonts w:ascii="Verdana" w:hAnsi="Verdana"/>
                  <w:sz w:val="20"/>
                  <w:szCs w:val="20"/>
                </w:rPr>
                <w:t>2.7 (1.6~5.8)</w:t>
              </w:r>
            </w:ins>
          </w:p>
        </w:tc>
        <w:tc>
          <w:tcPr>
            <w:tcW w:w="250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940" w:author="ml f" w:date="2014-11-07T19:07:00Z"/>
                <w:rFonts w:ascii="Verdana" w:hAnsi="Verdana"/>
                <w:sz w:val="20"/>
                <w:szCs w:val="20"/>
              </w:rPr>
            </w:pPr>
            <w:ins w:id="941" w:author="ml f" w:date="2014-11-07T19:07:00Z">
              <w:r w:rsidRPr="00A77B67">
                <w:rPr>
                  <w:rFonts w:ascii="Verdana" w:hAnsi="Verdana"/>
                  <w:sz w:val="20"/>
                  <w:szCs w:val="20"/>
                </w:rPr>
                <w:t>-0.78 (-1.36~-0.2)</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942" w:author="ml f" w:date="2014-11-07T19:07:00Z"/>
                <w:rFonts w:ascii="Verdana" w:hAnsi="Verdana"/>
                <w:sz w:val="20"/>
                <w:szCs w:val="20"/>
              </w:rPr>
            </w:pPr>
            <w:ins w:id="943" w:author="ml f" w:date="2014-11-07T19:07:00Z">
              <w:r w:rsidRPr="00A77B67">
                <w:rPr>
                  <w:rFonts w:ascii="Verdana" w:hAnsi="Verdana"/>
                  <w:sz w:val="20"/>
                  <w:szCs w:val="20"/>
                </w:rPr>
                <w:t>0.0003</w:t>
              </w:r>
            </w:ins>
          </w:p>
        </w:tc>
      </w:tr>
      <w:tr w:rsidR="00A77B67" w:rsidRPr="00A77B67">
        <w:trPr>
          <w:trHeight w:val="580"/>
          <w:ins w:id="944" w:author="ml f" w:date="2014-11-07T19:07:00Z"/>
        </w:trPr>
        <w:tc>
          <w:tcPr>
            <w:tcW w:w="23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rPr>
                <w:ins w:id="945" w:author="ml f" w:date="2014-11-07T19:07:00Z"/>
                <w:rFonts w:ascii="Verdana" w:hAnsi="Verdana"/>
                <w:sz w:val="20"/>
                <w:szCs w:val="20"/>
              </w:rPr>
            </w:pPr>
            <w:ins w:id="946" w:author="ml f" w:date="2014-11-07T19:07:00Z">
              <w:r w:rsidRPr="00A77B67">
                <w:rPr>
                  <w:rFonts w:ascii="Verdana" w:hAnsi="Verdana"/>
                  <w:sz w:val="20"/>
                  <w:szCs w:val="20"/>
                </w:rPr>
                <w:t>Blood gas test count (per day)</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947" w:author="ml f" w:date="2014-11-07T19:07:00Z"/>
                <w:rFonts w:ascii="Verdana" w:hAnsi="Verdana"/>
                <w:sz w:val="20"/>
                <w:szCs w:val="20"/>
              </w:rPr>
            </w:pPr>
            <w:ins w:id="948" w:author="ml f" w:date="2014-11-07T19:07:00Z">
              <w:r w:rsidRPr="00A77B67">
                <w:rPr>
                  <w:rFonts w:ascii="Verdana" w:hAnsi="Verdana"/>
                  <w:sz w:val="20"/>
                  <w:szCs w:val="20"/>
                </w:rPr>
                <w:t>0.9 (0.5~1.3)</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949" w:author="ml f" w:date="2014-11-07T19:07:00Z"/>
                <w:rFonts w:ascii="Verdana" w:hAnsi="Verdana"/>
                <w:sz w:val="20"/>
                <w:szCs w:val="20"/>
              </w:rPr>
            </w:pPr>
            <w:ins w:id="950" w:author="ml f" w:date="2014-11-07T19:07:00Z">
              <w:r w:rsidRPr="00A77B67">
                <w:rPr>
                  <w:rFonts w:ascii="Verdana" w:hAnsi="Verdana"/>
                  <w:sz w:val="20"/>
                  <w:szCs w:val="20"/>
                </w:rPr>
                <w:t>2.2 (1.4~3.2)</w:t>
              </w:r>
            </w:ins>
          </w:p>
        </w:tc>
        <w:tc>
          <w:tcPr>
            <w:tcW w:w="250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951" w:author="ml f" w:date="2014-11-07T19:07:00Z"/>
                <w:rFonts w:ascii="Verdana" w:hAnsi="Verdana"/>
                <w:sz w:val="20"/>
                <w:szCs w:val="20"/>
              </w:rPr>
            </w:pPr>
            <w:ins w:id="952" w:author="ml f" w:date="2014-11-07T19:07:00Z">
              <w:r w:rsidRPr="00A77B67">
                <w:rPr>
                  <w:rFonts w:ascii="Verdana" w:hAnsi="Verdana"/>
                  <w:sz w:val="20"/>
                  <w:szCs w:val="20"/>
                </w:rPr>
                <w:t>-1.28 (-1.44~-1.11)</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953" w:author="ml f" w:date="2014-11-07T19:07:00Z"/>
                <w:rFonts w:ascii="Verdana" w:hAnsi="Verdana"/>
                <w:sz w:val="20"/>
                <w:szCs w:val="20"/>
              </w:rPr>
            </w:pPr>
            <w:ins w:id="954" w:author="ml f" w:date="2014-11-07T19:07:00Z">
              <w:r w:rsidRPr="00A77B67">
                <w:rPr>
                  <w:rFonts w:ascii="Verdana" w:hAnsi="Verdana"/>
                  <w:sz w:val="20"/>
                  <w:szCs w:val="20"/>
                </w:rPr>
                <w:t>&lt;0.0001</w:t>
              </w:r>
            </w:ins>
          </w:p>
        </w:tc>
      </w:tr>
      <w:tr w:rsidR="00A77B67" w:rsidRPr="00A77B67">
        <w:trPr>
          <w:trHeight w:val="580"/>
          <w:ins w:id="955" w:author="ml f" w:date="2014-11-07T19:07:00Z"/>
        </w:trPr>
        <w:tc>
          <w:tcPr>
            <w:tcW w:w="23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rPr>
                <w:ins w:id="956" w:author="ml f" w:date="2014-11-07T19:07:00Z"/>
                <w:rFonts w:ascii="Verdana" w:hAnsi="Verdana"/>
                <w:sz w:val="20"/>
                <w:szCs w:val="20"/>
              </w:rPr>
            </w:pPr>
            <w:ins w:id="957" w:author="ml f" w:date="2014-11-07T19:07:00Z">
              <w:r w:rsidRPr="00A77B67">
                <w:rPr>
                  <w:rFonts w:ascii="Verdana" w:hAnsi="Verdana"/>
                  <w:sz w:val="20"/>
                  <w:szCs w:val="20"/>
                </w:rPr>
                <w:t xml:space="preserve">Total IV fluid </w:t>
              </w:r>
              <w:proofErr w:type="spellStart"/>
              <w:r w:rsidRPr="00A77B67">
                <w:rPr>
                  <w:rFonts w:ascii="Verdana" w:hAnsi="Verdana"/>
                  <w:sz w:val="20"/>
                  <w:szCs w:val="20"/>
                </w:rPr>
                <w:t>volumn</w:t>
              </w:r>
              <w:proofErr w:type="spellEnd"/>
              <w:r w:rsidRPr="00A77B67">
                <w:rPr>
                  <w:rFonts w:ascii="Verdana" w:hAnsi="Verdana"/>
                  <w:sz w:val="20"/>
                  <w:szCs w:val="20"/>
                </w:rPr>
                <w:t xml:space="preserve"> (1st day)</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958" w:author="ml f" w:date="2014-11-07T19:07:00Z"/>
                <w:rFonts w:ascii="Verdana" w:hAnsi="Verdana"/>
                <w:sz w:val="20"/>
                <w:szCs w:val="20"/>
              </w:rPr>
            </w:pPr>
            <w:ins w:id="959" w:author="ml f" w:date="2014-11-07T19:07:00Z">
              <w:r w:rsidRPr="00A77B67">
                <w:rPr>
                  <w:rFonts w:ascii="Verdana" w:hAnsi="Verdana"/>
                  <w:sz w:val="20"/>
                  <w:szCs w:val="20"/>
                </w:rPr>
                <w:t>1075 (361~2385)</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960" w:author="ml f" w:date="2014-11-07T19:07:00Z"/>
                <w:rFonts w:ascii="Verdana" w:hAnsi="Verdana"/>
                <w:sz w:val="20"/>
                <w:szCs w:val="20"/>
              </w:rPr>
            </w:pPr>
            <w:ins w:id="961" w:author="ml f" w:date="2014-11-07T19:07:00Z">
              <w:r w:rsidRPr="00A77B67">
                <w:rPr>
                  <w:rFonts w:ascii="Verdana" w:hAnsi="Verdana"/>
                  <w:sz w:val="20"/>
                  <w:szCs w:val="20"/>
                </w:rPr>
                <w:t>1299 (352~2743)</w:t>
              </w:r>
            </w:ins>
          </w:p>
        </w:tc>
        <w:tc>
          <w:tcPr>
            <w:tcW w:w="250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962" w:author="ml f" w:date="2014-11-07T19:07:00Z"/>
                <w:rFonts w:ascii="Verdana" w:hAnsi="Verdana"/>
                <w:sz w:val="20"/>
                <w:szCs w:val="20"/>
              </w:rPr>
            </w:pPr>
            <w:ins w:id="963" w:author="ml f" w:date="2014-11-07T19:07:00Z">
              <w:r w:rsidRPr="00A77B67">
                <w:rPr>
                  <w:rFonts w:ascii="Verdana" w:hAnsi="Verdana"/>
                  <w:sz w:val="20"/>
                  <w:szCs w:val="20"/>
                </w:rPr>
                <w:t>-0.12 (-0.27~-0.04)</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964" w:author="ml f" w:date="2014-11-07T19:07:00Z"/>
                <w:rFonts w:ascii="Verdana" w:hAnsi="Verdana"/>
                <w:sz w:val="20"/>
                <w:szCs w:val="20"/>
              </w:rPr>
            </w:pPr>
            <w:ins w:id="965" w:author="ml f" w:date="2014-11-07T19:07:00Z">
              <w:r w:rsidRPr="00A77B67">
                <w:rPr>
                  <w:rFonts w:ascii="Verdana" w:hAnsi="Verdana"/>
                  <w:sz w:val="20"/>
                  <w:szCs w:val="20"/>
                </w:rPr>
                <w:t>0.3</w:t>
              </w:r>
            </w:ins>
          </w:p>
        </w:tc>
      </w:tr>
    </w:tbl>
    <w:p w:rsidR="00A77B67" w:rsidRDefault="00A77B67" w:rsidP="00CF5678">
      <w:pPr>
        <w:numPr>
          <w:ins w:id="966" w:author="ml f" w:date="2014-11-07T10:29:00Z"/>
        </w:numPr>
        <w:spacing w:line="480" w:lineRule="auto"/>
        <w:rPr>
          <w:ins w:id="967" w:author="ml f" w:date="2014-11-07T10:29:00Z"/>
          <w:rFonts w:ascii="Times New Roman" w:hAnsi="Times New Roman" w:cs="Times New Roman"/>
        </w:rPr>
      </w:pPr>
    </w:p>
    <w:p w:rsidR="00F4539D" w:rsidRDefault="00F4539D">
      <w:pPr>
        <w:rPr>
          <w:ins w:id="968" w:author="ml f" w:date="2014-11-07T10:31:00Z"/>
          <w:rFonts w:ascii="Times New Roman" w:hAnsi="Times New Roman" w:cs="Times New Roman"/>
        </w:rPr>
      </w:pPr>
      <w:ins w:id="969" w:author="ml f" w:date="2014-11-07T10:31:00Z">
        <w:r>
          <w:rPr>
            <w:rFonts w:ascii="Times New Roman" w:hAnsi="Times New Roman" w:cs="Times New Roman"/>
          </w:rPr>
          <w:br w:type="page"/>
        </w:r>
      </w:ins>
    </w:p>
    <w:p w:rsidR="003A7ACD" w:rsidRDefault="00F4539D" w:rsidP="00CF5678">
      <w:pPr>
        <w:spacing w:line="480" w:lineRule="auto"/>
        <w:rPr>
          <w:ins w:id="970" w:author="ml f" w:date="2014-11-07T10:34:00Z"/>
          <w:rFonts w:ascii="Times New Roman" w:hAnsi="Times New Roman" w:cs="Times New Roman"/>
        </w:rPr>
      </w:pPr>
      <w:ins w:id="971" w:author="ml f" w:date="2014-11-07T10:31:00Z">
        <w:r>
          <w:rPr>
            <w:rFonts w:ascii="Times New Roman" w:hAnsi="Times New Roman" w:cs="Times New Roman"/>
          </w:rPr>
          <w:t>Appendix A: Propensity Model</w:t>
        </w:r>
      </w:ins>
    </w:p>
    <w:p w:rsidR="00F4539D" w:rsidRDefault="00F4539D" w:rsidP="00CF5678">
      <w:pPr>
        <w:numPr>
          <w:ins w:id="972" w:author="ml f" w:date="2014-11-07T10:34:00Z"/>
        </w:numPr>
        <w:spacing w:line="480" w:lineRule="auto"/>
        <w:rPr>
          <w:ins w:id="973" w:author="ml f" w:date="2014-11-07T10:34:00Z"/>
          <w:rFonts w:ascii="Times New Roman" w:hAnsi="Times New Roman" w:cs="Times New Roman"/>
        </w:rPr>
      </w:pPr>
      <w:ins w:id="974" w:author="ml f" w:date="2014-11-07T10:34:00Z">
        <w:r>
          <w:rPr>
            <w:rFonts w:ascii="Times New Roman" w:hAnsi="Times New Roman" w:cs="Times New Roman"/>
          </w:rPr>
          <w:t xml:space="preserve">- Variable selection based on Genetic Algorithm </w:t>
        </w:r>
      </w:ins>
    </w:p>
    <w:p w:rsidR="00F4539D" w:rsidRPr="00F83113" w:rsidRDefault="00F4539D" w:rsidP="00F4539D">
      <w:pPr>
        <w:numPr>
          <w:ins w:id="975" w:author="ml f" w:date="2014-11-07T10:34:00Z"/>
        </w:numPr>
        <w:spacing w:line="480" w:lineRule="auto"/>
        <w:rPr>
          <w:ins w:id="976" w:author="ml f" w:date="2014-11-07T10:34:00Z"/>
          <w:rFonts w:ascii="Times New Roman" w:hAnsi="Times New Roman" w:cs="Times New Roman"/>
          <w:u w:val="single"/>
        </w:rPr>
      </w:pPr>
      <w:ins w:id="977" w:author="ml f" w:date="2014-11-07T10:34:00Z">
        <w:r>
          <w:rPr>
            <w:rFonts w:ascii="Times New Roman" w:hAnsi="Times New Roman" w:cs="Times New Roman"/>
          </w:rPr>
          <w:t xml:space="preserve">Figure 1. </w:t>
        </w:r>
        <w:r>
          <w:t xml:space="preserve">ROC curve for propensity for IAC placement in mechanically ventilated patients who did not require </w:t>
        </w:r>
        <w:proofErr w:type="spellStart"/>
        <w:r>
          <w:t>vasopressor</w:t>
        </w:r>
        <w:proofErr w:type="spellEnd"/>
        <w:r>
          <w:t xml:space="preserve"> support.</w:t>
        </w:r>
      </w:ins>
    </w:p>
    <w:p w:rsidR="00F4539D" w:rsidRDefault="00F4539D" w:rsidP="00F4539D">
      <w:pPr>
        <w:numPr>
          <w:ins w:id="978" w:author="ml f" w:date="2014-11-07T10:34:00Z"/>
        </w:numPr>
        <w:spacing w:line="480" w:lineRule="auto"/>
        <w:rPr>
          <w:ins w:id="979" w:author="ml f" w:date="2014-11-07T10:34:00Z"/>
          <w:rFonts w:ascii="Times New Roman" w:hAnsi="Times New Roman" w:cs="Times New Roman"/>
        </w:rPr>
      </w:pPr>
      <w:ins w:id="980" w:author="ml f" w:date="2014-11-07T10:34:00Z">
        <w:r>
          <w:rPr>
            <w:noProof/>
          </w:rPr>
          <w:drawing>
            <wp:inline distT="0" distB="0" distL="0" distR="0">
              <wp:extent cx="5486130" cy="3989705"/>
              <wp:effectExtent l="25400" t="0" r="270" b="0"/>
              <wp:docPr id="1" name="Picture 2" descr="mv_cohort_au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v_cohort_auc.png"/>
                      <pic:cNvPicPr>
                        <a:picLocks noChangeAspect="1"/>
                      </pic:cNvPicPr>
                    </pic:nvPicPr>
                    <pic:blipFill>
                      <a:blip r:embed="rId11"/>
                      <a:stretch>
                        <a:fillRect/>
                      </a:stretch>
                    </pic:blipFill>
                    <pic:spPr>
                      <a:xfrm>
                        <a:off x="0" y="0"/>
                        <a:ext cx="5486130" cy="3989705"/>
                      </a:xfrm>
                      <a:prstGeom prst="rect">
                        <a:avLst/>
                      </a:prstGeom>
                    </pic:spPr>
                  </pic:pic>
                </a:graphicData>
              </a:graphic>
            </wp:inline>
          </w:drawing>
        </w:r>
      </w:ins>
    </w:p>
    <w:p w:rsidR="00F4539D" w:rsidRDefault="00F4539D" w:rsidP="00F4539D">
      <w:pPr>
        <w:numPr>
          <w:ins w:id="981" w:author="ml f" w:date="2014-11-07T10:34:00Z"/>
        </w:numPr>
        <w:spacing w:line="480" w:lineRule="auto"/>
        <w:rPr>
          <w:ins w:id="982" w:author="ml f" w:date="2014-11-07T10:34:00Z"/>
          <w:rFonts w:ascii="Times New Roman" w:hAnsi="Times New Roman" w:cs="Times New Roman"/>
        </w:rPr>
      </w:pPr>
    </w:p>
    <w:p w:rsidR="00F4539D" w:rsidRDefault="00F4539D" w:rsidP="00F4539D">
      <w:pPr>
        <w:numPr>
          <w:ins w:id="983" w:author="ml f" w:date="2014-11-07T10:34:00Z"/>
        </w:numPr>
        <w:spacing w:line="480" w:lineRule="auto"/>
        <w:rPr>
          <w:ins w:id="984" w:author="ml f" w:date="2014-11-07T10:34:00Z"/>
          <w:rFonts w:ascii="Times New Roman" w:hAnsi="Times New Roman" w:cs="Times New Roman"/>
        </w:rPr>
      </w:pPr>
    </w:p>
    <w:p w:rsidR="00F4539D" w:rsidRPr="00B65CC5" w:rsidRDefault="00F4539D" w:rsidP="00F4539D">
      <w:pPr>
        <w:numPr>
          <w:ins w:id="985" w:author="ml f" w:date="2014-11-07T10:34:00Z"/>
        </w:numPr>
        <w:spacing w:line="480" w:lineRule="auto"/>
        <w:rPr>
          <w:rFonts w:ascii="Times New Roman" w:hAnsi="Times New Roman" w:cs="Times New Roman"/>
        </w:rPr>
      </w:pPr>
      <w:ins w:id="986" w:author="ml f" w:date="2014-11-07T10:34:00Z">
        <w:r>
          <w:rPr>
            <w:rFonts w:ascii="Times New Roman" w:hAnsi="Times New Roman" w:cs="Times New Roman"/>
          </w:rPr>
          <w:br w:type="page"/>
        </w:r>
      </w:ins>
    </w:p>
    <w:sectPr w:rsidR="00F4539D" w:rsidRPr="00B65CC5" w:rsidSect="00FF090B">
      <w:pgSz w:w="12240" w:h="15840"/>
      <w:pgMar w:top="1440" w:right="1800" w:bottom="1440" w:left="1800" w:gutter="0"/>
      <w:docGrid w:linePitch="360"/>
    </w:sectPr>
  </w:body>
</w:document>
</file>

<file path=word/comments.xml><?xml version="1.0" encoding="utf-8"?>
<w:comment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comment w:id="95" w:author="lceli" w:date="2014-07-14T21:39:00Z" w:initials="l">
    <w:p w:rsidR="00DF354E" w:rsidRDefault="00DF354E">
      <w:pPr>
        <w:pStyle w:val="CommentText"/>
      </w:pPr>
      <w:r>
        <w:rPr>
          <w:rStyle w:val="CommentReference"/>
        </w:rPr>
        <w:annotationRef/>
      </w:r>
      <w:proofErr w:type="spellStart"/>
      <w:r>
        <w:rPr>
          <w:rStyle w:val="CommentReference"/>
        </w:rPr>
        <w:t>Mornin</w:t>
      </w:r>
      <w:proofErr w:type="spellEnd"/>
      <w:r>
        <w:rPr>
          <w:rStyle w:val="CommentReference"/>
        </w:rPr>
        <w:t>, did we</w:t>
      </w:r>
      <w:r>
        <w:t xml:space="preserve"> split each validation into training and test sets?</w:t>
      </w:r>
    </w:p>
  </w:comment>
  <w:comment w:id="148" w:author="lceli" w:date="2014-07-14T21:39:00Z" w:initials="l">
    <w:p w:rsidR="00DF354E" w:rsidRDefault="00DF354E">
      <w:pPr>
        <w:pStyle w:val="CommentText"/>
      </w:pPr>
      <w:r>
        <w:rPr>
          <w:rStyle w:val="CommentReference"/>
        </w:rPr>
        <w:annotationRef/>
      </w:r>
      <w:proofErr w:type="gramStart"/>
      <w:r>
        <w:t>with</w:t>
      </w:r>
      <w:proofErr w:type="gramEnd"/>
      <w:r>
        <w:t xml:space="preserve"> a XX:YY </w:t>
      </w:r>
      <w:proofErr w:type="spellStart"/>
      <w:r>
        <w:t>training:test</w:t>
      </w:r>
      <w:proofErr w:type="spellEnd"/>
      <w:r>
        <w:t xml:space="preserve"> set split. </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Lucida Grande">
    <w:panose1 w:val="000000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1DB306F"/>
    <w:multiLevelType w:val="hybridMultilevel"/>
    <w:tmpl w:val="0D8AD8B8"/>
    <w:lvl w:ilvl="0" w:tplc="9C666106">
      <w:start w:val="1"/>
      <w:numFmt w:val="decimal"/>
      <w:lvlText w:val="%1."/>
      <w:lvlJc w:val="left"/>
      <w:pPr>
        <w:ind w:left="360" w:hanging="360"/>
      </w:pPr>
      <w:rPr>
        <w:rFonts w:ascii="Times New Roman" w:eastAsiaTheme="minorEastAsia"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7D53DE1"/>
    <w:multiLevelType w:val="hybridMultilevel"/>
    <w:tmpl w:val="AB008FAC"/>
    <w:lvl w:ilvl="0" w:tplc="7AF6A77C">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C303106"/>
    <w:multiLevelType w:val="hybridMultilevel"/>
    <w:tmpl w:val="8B84C21A"/>
    <w:lvl w:ilvl="0" w:tplc="B4E41E08">
      <w:numFmt w:val="bullet"/>
      <w:lvlText w:val="-"/>
      <w:lvlJc w:val="left"/>
      <w:pPr>
        <w:ind w:left="1580" w:hanging="8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4C02EAF"/>
    <w:multiLevelType w:val="hybridMultilevel"/>
    <w:tmpl w:val="79762F42"/>
    <w:lvl w:ilvl="0" w:tplc="7AF6A77C">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trackRevisions/>
  <w:doNotTrackMoves/>
  <w:defaultTabStop w:val="720"/>
  <w:characterSpacingControl w:val="doNotCompress"/>
  <w:compat>
    <w:useFELayout/>
  </w:compat>
  <w:rsids>
    <w:rsidRoot w:val="007F7E62"/>
    <w:rsid w:val="00016DF0"/>
    <w:rsid w:val="00017AAF"/>
    <w:rsid w:val="00044CFF"/>
    <w:rsid w:val="000612F5"/>
    <w:rsid w:val="000A6DFA"/>
    <w:rsid w:val="000C1E14"/>
    <w:rsid w:val="000E7494"/>
    <w:rsid w:val="00101068"/>
    <w:rsid w:val="00143E57"/>
    <w:rsid w:val="0015167D"/>
    <w:rsid w:val="00157524"/>
    <w:rsid w:val="001713FA"/>
    <w:rsid w:val="001C0E8B"/>
    <w:rsid w:val="001D6866"/>
    <w:rsid w:val="001F3E1C"/>
    <w:rsid w:val="001F7D73"/>
    <w:rsid w:val="00202DDC"/>
    <w:rsid w:val="00286B03"/>
    <w:rsid w:val="0029110C"/>
    <w:rsid w:val="00297B86"/>
    <w:rsid w:val="002A3942"/>
    <w:rsid w:val="002C4547"/>
    <w:rsid w:val="003059D8"/>
    <w:rsid w:val="00343B8F"/>
    <w:rsid w:val="00370845"/>
    <w:rsid w:val="00380A82"/>
    <w:rsid w:val="003A7ACD"/>
    <w:rsid w:val="003D19E3"/>
    <w:rsid w:val="003D773C"/>
    <w:rsid w:val="003F095A"/>
    <w:rsid w:val="003F243B"/>
    <w:rsid w:val="003F2E62"/>
    <w:rsid w:val="0040098C"/>
    <w:rsid w:val="00432011"/>
    <w:rsid w:val="00453E75"/>
    <w:rsid w:val="00471EFE"/>
    <w:rsid w:val="004B6D00"/>
    <w:rsid w:val="004C0408"/>
    <w:rsid w:val="00516A0B"/>
    <w:rsid w:val="00545751"/>
    <w:rsid w:val="005A244F"/>
    <w:rsid w:val="005A4227"/>
    <w:rsid w:val="005D02B6"/>
    <w:rsid w:val="00605D51"/>
    <w:rsid w:val="00630910"/>
    <w:rsid w:val="00644946"/>
    <w:rsid w:val="00645691"/>
    <w:rsid w:val="006B3587"/>
    <w:rsid w:val="006E20D6"/>
    <w:rsid w:val="00702E89"/>
    <w:rsid w:val="0071259D"/>
    <w:rsid w:val="007214C3"/>
    <w:rsid w:val="00761F3A"/>
    <w:rsid w:val="00763AA3"/>
    <w:rsid w:val="007675A3"/>
    <w:rsid w:val="00782F47"/>
    <w:rsid w:val="0078371E"/>
    <w:rsid w:val="007F02BD"/>
    <w:rsid w:val="007F7E62"/>
    <w:rsid w:val="00851E06"/>
    <w:rsid w:val="008705D8"/>
    <w:rsid w:val="008B759E"/>
    <w:rsid w:val="008D6C0F"/>
    <w:rsid w:val="008D6F2E"/>
    <w:rsid w:val="008E24F5"/>
    <w:rsid w:val="008F7DA5"/>
    <w:rsid w:val="00945DB5"/>
    <w:rsid w:val="009D1AA2"/>
    <w:rsid w:val="00A104F6"/>
    <w:rsid w:val="00A77B67"/>
    <w:rsid w:val="00A84838"/>
    <w:rsid w:val="00A872B5"/>
    <w:rsid w:val="00A93EB0"/>
    <w:rsid w:val="00AC03B8"/>
    <w:rsid w:val="00B26791"/>
    <w:rsid w:val="00B65CC5"/>
    <w:rsid w:val="00B825C0"/>
    <w:rsid w:val="00B958AE"/>
    <w:rsid w:val="00BD399B"/>
    <w:rsid w:val="00BE387B"/>
    <w:rsid w:val="00BF261F"/>
    <w:rsid w:val="00BF7AB9"/>
    <w:rsid w:val="00C30868"/>
    <w:rsid w:val="00C329FE"/>
    <w:rsid w:val="00C47257"/>
    <w:rsid w:val="00C56927"/>
    <w:rsid w:val="00C96E0E"/>
    <w:rsid w:val="00CA54B6"/>
    <w:rsid w:val="00CD1CF8"/>
    <w:rsid w:val="00CF5678"/>
    <w:rsid w:val="00D05E12"/>
    <w:rsid w:val="00D16207"/>
    <w:rsid w:val="00D252DB"/>
    <w:rsid w:val="00D647D6"/>
    <w:rsid w:val="00D83DFC"/>
    <w:rsid w:val="00DC52D9"/>
    <w:rsid w:val="00DF06E6"/>
    <w:rsid w:val="00DF354E"/>
    <w:rsid w:val="00E07318"/>
    <w:rsid w:val="00E14568"/>
    <w:rsid w:val="00E16E01"/>
    <w:rsid w:val="00E53C9A"/>
    <w:rsid w:val="00E77EE6"/>
    <w:rsid w:val="00E909FF"/>
    <w:rsid w:val="00EA37B8"/>
    <w:rsid w:val="00ED35F6"/>
    <w:rsid w:val="00F12715"/>
    <w:rsid w:val="00F4539D"/>
    <w:rsid w:val="00F83113"/>
    <w:rsid w:val="00FC5672"/>
    <w:rsid w:val="00FF090B"/>
  </w:rsids>
  <m:mathPr>
    <m:mathFont m:val="Aladdin"/>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B26791"/>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semiHidden/>
    <w:unhideWhenUsed/>
    <w:rsid w:val="00D252DB"/>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D252DB"/>
    <w:pPr>
      <w:ind w:left="720"/>
      <w:contextualSpacing/>
    </w:pPr>
  </w:style>
  <w:style w:type="character" w:styleId="Hyperlink">
    <w:name w:val="Hyperlink"/>
    <w:basedOn w:val="DefaultParagraphFont"/>
    <w:uiPriority w:val="99"/>
    <w:unhideWhenUsed/>
    <w:rsid w:val="00BE387B"/>
    <w:rPr>
      <w:color w:val="0000FF" w:themeColor="hyperlink"/>
      <w:u w:val="single"/>
    </w:rPr>
  </w:style>
  <w:style w:type="character" w:styleId="FollowedHyperlink">
    <w:name w:val="FollowedHyperlink"/>
    <w:basedOn w:val="DefaultParagraphFont"/>
    <w:uiPriority w:val="99"/>
    <w:unhideWhenUsed/>
    <w:rsid w:val="00BE387B"/>
    <w:rPr>
      <w:color w:val="800080" w:themeColor="followedHyperlink"/>
      <w:u w:val="single"/>
    </w:rPr>
  </w:style>
  <w:style w:type="paragraph" w:styleId="BalloonText">
    <w:name w:val="Balloon Text"/>
    <w:basedOn w:val="Normal"/>
    <w:link w:val="BalloonTextChar"/>
    <w:uiPriority w:val="99"/>
    <w:semiHidden/>
    <w:unhideWhenUsed/>
    <w:rsid w:val="00F83113"/>
    <w:rPr>
      <w:rFonts w:ascii="Lucida Grande" w:hAnsi="Lucida Grande"/>
      <w:sz w:val="18"/>
      <w:szCs w:val="18"/>
    </w:rPr>
  </w:style>
  <w:style w:type="character" w:customStyle="1" w:styleId="BalloonTextChar">
    <w:name w:val="Balloon Text Char"/>
    <w:basedOn w:val="DefaultParagraphFont"/>
    <w:link w:val="BalloonText"/>
    <w:uiPriority w:val="99"/>
    <w:semiHidden/>
    <w:rsid w:val="00F83113"/>
    <w:rPr>
      <w:rFonts w:ascii="Lucida Grande" w:hAnsi="Lucida Grande"/>
      <w:sz w:val="18"/>
      <w:szCs w:val="18"/>
    </w:rPr>
  </w:style>
  <w:style w:type="table" w:styleId="TableGrid">
    <w:name w:val="Table Grid"/>
    <w:basedOn w:val="TableNormal"/>
    <w:uiPriority w:val="59"/>
    <w:rsid w:val="00F831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C52D9"/>
    <w:rPr>
      <w:sz w:val="16"/>
      <w:szCs w:val="16"/>
    </w:rPr>
  </w:style>
  <w:style w:type="paragraph" w:styleId="CommentText">
    <w:name w:val="annotation text"/>
    <w:basedOn w:val="Normal"/>
    <w:link w:val="CommentTextChar"/>
    <w:uiPriority w:val="99"/>
    <w:semiHidden/>
    <w:unhideWhenUsed/>
    <w:rsid w:val="00DC52D9"/>
    <w:rPr>
      <w:sz w:val="20"/>
      <w:szCs w:val="20"/>
    </w:rPr>
  </w:style>
  <w:style w:type="character" w:customStyle="1" w:styleId="CommentTextChar">
    <w:name w:val="Comment Text Char"/>
    <w:basedOn w:val="DefaultParagraphFont"/>
    <w:link w:val="CommentText"/>
    <w:uiPriority w:val="99"/>
    <w:semiHidden/>
    <w:rsid w:val="00DC52D9"/>
    <w:rPr>
      <w:sz w:val="20"/>
      <w:szCs w:val="20"/>
    </w:rPr>
  </w:style>
  <w:style w:type="paragraph" w:styleId="CommentSubject">
    <w:name w:val="annotation subject"/>
    <w:basedOn w:val="CommentText"/>
    <w:next w:val="CommentText"/>
    <w:link w:val="CommentSubjectChar"/>
    <w:uiPriority w:val="99"/>
    <w:semiHidden/>
    <w:unhideWhenUsed/>
    <w:rsid w:val="00DC52D9"/>
    <w:rPr>
      <w:b/>
      <w:bCs/>
    </w:rPr>
  </w:style>
  <w:style w:type="character" w:customStyle="1" w:styleId="CommentSubjectChar">
    <w:name w:val="Comment Subject Char"/>
    <w:basedOn w:val="CommentTextChar"/>
    <w:link w:val="CommentSubject"/>
    <w:uiPriority w:val="99"/>
    <w:semiHidden/>
    <w:rsid w:val="00DC52D9"/>
    <w:rPr>
      <w:b/>
      <w:bCs/>
      <w:sz w:val="20"/>
      <w:szCs w:val="20"/>
    </w:rPr>
  </w:style>
  <w:style w:type="numbering" w:customStyle="1" w:styleId="NoList1">
    <w:name w:val="No List1"/>
    <w:next w:val="NoList"/>
    <w:semiHidden/>
    <w:unhideWhenUsed/>
    <w:rsid w:val="000E7494"/>
  </w:style>
  <w:style w:type="paragraph" w:customStyle="1" w:styleId="font5">
    <w:name w:val="font5"/>
    <w:basedOn w:val="Normal"/>
    <w:rsid w:val="000E7494"/>
    <w:pPr>
      <w:spacing w:beforeLines="1" w:afterLines="1"/>
    </w:pPr>
    <w:rPr>
      <w:rFonts w:ascii="Verdana" w:hAnsi="Verdana"/>
      <w:sz w:val="16"/>
      <w:szCs w:val="16"/>
    </w:rPr>
  </w:style>
  <w:style w:type="paragraph" w:customStyle="1" w:styleId="xl24">
    <w:name w:val="xl24"/>
    <w:basedOn w:val="Normal"/>
    <w:rsid w:val="000E7494"/>
    <w:pPr>
      <w:spacing w:beforeLines="1" w:afterLines="1"/>
    </w:pPr>
    <w:rPr>
      <w:rFonts w:ascii="Times" w:hAnsi="Times"/>
      <w:b/>
      <w:bCs/>
      <w:sz w:val="20"/>
      <w:szCs w:val="20"/>
    </w:rPr>
  </w:style>
  <w:style w:type="paragraph" w:customStyle="1" w:styleId="xl25">
    <w:name w:val="xl25"/>
    <w:basedOn w:val="Normal"/>
    <w:rsid w:val="000E7494"/>
    <w:pPr>
      <w:spacing w:beforeLines="1" w:afterLines="1"/>
      <w:jc w:val="center"/>
    </w:pPr>
    <w:rPr>
      <w:rFonts w:ascii="Times" w:hAnsi="Times"/>
      <w:sz w:val="20"/>
      <w:szCs w:val="20"/>
    </w:rPr>
  </w:style>
  <w:style w:type="paragraph" w:customStyle="1" w:styleId="xl26">
    <w:name w:val="xl26"/>
    <w:basedOn w:val="Normal"/>
    <w:rsid w:val="000E7494"/>
    <w:pPr>
      <w:pBdr>
        <w:left w:val="single" w:sz="4" w:space="0" w:color="auto"/>
        <w:bottom w:val="single" w:sz="4" w:space="0" w:color="auto"/>
        <w:right w:val="single" w:sz="4" w:space="0" w:color="auto"/>
      </w:pBdr>
      <w:spacing w:beforeLines="1" w:afterLines="1"/>
    </w:pPr>
    <w:rPr>
      <w:rFonts w:ascii="Times" w:hAnsi="Times"/>
      <w:b/>
      <w:bCs/>
      <w:sz w:val="18"/>
      <w:szCs w:val="18"/>
    </w:rPr>
  </w:style>
  <w:style w:type="paragraph" w:customStyle="1" w:styleId="xl27">
    <w:name w:val="xl27"/>
    <w:basedOn w:val="Normal"/>
    <w:rsid w:val="000E7494"/>
    <w:pPr>
      <w:pBdr>
        <w:top w:val="single" w:sz="4" w:space="0" w:color="auto"/>
        <w:left w:val="single" w:sz="4" w:space="0" w:color="auto"/>
        <w:right w:val="single" w:sz="4" w:space="0" w:color="auto"/>
      </w:pBdr>
      <w:spacing w:beforeLines="1" w:afterLines="1"/>
    </w:pPr>
    <w:rPr>
      <w:rFonts w:ascii="Times" w:hAnsi="Times"/>
      <w:b/>
      <w:bCs/>
      <w:sz w:val="18"/>
      <w:szCs w:val="18"/>
    </w:rPr>
  </w:style>
  <w:style w:type="paragraph" w:customStyle="1" w:styleId="xl28">
    <w:name w:val="xl28"/>
    <w:basedOn w:val="Normal"/>
    <w:rsid w:val="000E7494"/>
    <w:pPr>
      <w:pBdr>
        <w:left w:val="single" w:sz="4" w:space="0" w:color="auto"/>
        <w:bottom w:val="double" w:sz="6" w:space="0" w:color="auto"/>
        <w:right w:val="single" w:sz="4" w:space="0" w:color="auto"/>
      </w:pBdr>
      <w:spacing w:beforeLines="1" w:afterLines="1"/>
    </w:pPr>
    <w:rPr>
      <w:rFonts w:ascii="Times" w:hAnsi="Times"/>
      <w:sz w:val="20"/>
      <w:szCs w:val="20"/>
    </w:rPr>
  </w:style>
  <w:style w:type="paragraph" w:customStyle="1" w:styleId="xl29">
    <w:name w:val="xl29"/>
    <w:basedOn w:val="Normal"/>
    <w:rsid w:val="000E7494"/>
    <w:pPr>
      <w:pBdr>
        <w:top w:val="single" w:sz="4" w:space="0" w:color="auto"/>
        <w:left w:val="single" w:sz="4" w:space="0" w:color="auto"/>
        <w:bottom w:val="single" w:sz="4" w:space="0" w:color="auto"/>
        <w:right w:val="single" w:sz="4" w:space="0" w:color="auto"/>
      </w:pBdr>
      <w:spacing w:beforeLines="1" w:afterLines="1"/>
      <w:jc w:val="center"/>
    </w:pPr>
    <w:rPr>
      <w:rFonts w:ascii="Times" w:hAnsi="Times"/>
      <w:b/>
      <w:bCs/>
      <w:sz w:val="18"/>
      <w:szCs w:val="18"/>
    </w:rPr>
  </w:style>
  <w:style w:type="paragraph" w:customStyle="1" w:styleId="xl30">
    <w:name w:val="xl30"/>
    <w:basedOn w:val="Normal"/>
    <w:rsid w:val="000E7494"/>
    <w:pPr>
      <w:pBdr>
        <w:top w:val="single" w:sz="4" w:space="0" w:color="auto"/>
        <w:left w:val="single" w:sz="4" w:space="0" w:color="auto"/>
        <w:bottom w:val="double" w:sz="6" w:space="0" w:color="auto"/>
        <w:right w:val="single" w:sz="4" w:space="0" w:color="auto"/>
      </w:pBdr>
      <w:spacing w:beforeLines="1" w:afterLines="1"/>
    </w:pPr>
    <w:rPr>
      <w:rFonts w:ascii="Times" w:hAnsi="Times"/>
      <w:b/>
      <w:bCs/>
      <w:sz w:val="18"/>
      <w:szCs w:val="18"/>
    </w:rPr>
  </w:style>
  <w:style w:type="paragraph" w:customStyle="1" w:styleId="xl31">
    <w:name w:val="xl31"/>
    <w:basedOn w:val="Normal"/>
    <w:rsid w:val="000E7494"/>
    <w:pPr>
      <w:pBdr>
        <w:top w:val="single" w:sz="4" w:space="0" w:color="auto"/>
        <w:left w:val="single" w:sz="4" w:space="0" w:color="auto"/>
        <w:bottom w:val="double" w:sz="6" w:space="0" w:color="auto"/>
        <w:right w:val="single" w:sz="4" w:space="0" w:color="auto"/>
      </w:pBdr>
      <w:spacing w:beforeLines="1" w:afterLines="1"/>
      <w:jc w:val="center"/>
    </w:pPr>
    <w:rPr>
      <w:rFonts w:ascii="Times" w:hAnsi="Times"/>
      <w:b/>
      <w:bCs/>
      <w:sz w:val="18"/>
      <w:szCs w:val="18"/>
    </w:rPr>
  </w:style>
  <w:style w:type="paragraph" w:customStyle="1" w:styleId="xl32">
    <w:name w:val="xl32"/>
    <w:basedOn w:val="Normal"/>
    <w:rsid w:val="000E7494"/>
    <w:pPr>
      <w:pBdr>
        <w:left w:val="single" w:sz="4" w:space="0" w:color="auto"/>
        <w:bottom w:val="single" w:sz="4" w:space="0" w:color="auto"/>
        <w:right w:val="single" w:sz="4" w:space="0" w:color="auto"/>
      </w:pBdr>
      <w:spacing w:beforeLines="1" w:afterLines="1"/>
    </w:pPr>
    <w:rPr>
      <w:rFonts w:ascii="Times" w:hAnsi="Times"/>
      <w:sz w:val="18"/>
      <w:szCs w:val="18"/>
    </w:rPr>
  </w:style>
  <w:style w:type="paragraph" w:customStyle="1" w:styleId="xl33">
    <w:name w:val="xl33"/>
    <w:basedOn w:val="Normal"/>
    <w:rsid w:val="000E7494"/>
    <w:pPr>
      <w:pBdr>
        <w:left w:val="single" w:sz="4" w:space="0" w:color="auto"/>
        <w:bottom w:val="single" w:sz="4" w:space="0" w:color="auto"/>
        <w:right w:val="single" w:sz="4" w:space="0" w:color="auto"/>
      </w:pBdr>
      <w:spacing w:beforeLines="1" w:afterLines="1"/>
      <w:jc w:val="center"/>
    </w:pPr>
    <w:rPr>
      <w:rFonts w:ascii="Times" w:hAnsi="Times"/>
      <w:sz w:val="18"/>
      <w:szCs w:val="18"/>
    </w:rPr>
  </w:style>
  <w:style w:type="paragraph" w:customStyle="1" w:styleId="xl34">
    <w:name w:val="xl34"/>
    <w:basedOn w:val="Normal"/>
    <w:rsid w:val="000E7494"/>
    <w:pPr>
      <w:pBdr>
        <w:top w:val="single" w:sz="4" w:space="0" w:color="auto"/>
        <w:left w:val="single" w:sz="4" w:space="0" w:color="auto"/>
        <w:bottom w:val="single" w:sz="4" w:space="0" w:color="auto"/>
        <w:right w:val="single" w:sz="4" w:space="0" w:color="auto"/>
      </w:pBdr>
      <w:spacing w:beforeLines="1" w:afterLines="1"/>
      <w:jc w:val="center"/>
    </w:pPr>
    <w:rPr>
      <w:rFonts w:ascii="Times" w:hAnsi="Times"/>
      <w:sz w:val="18"/>
      <w:szCs w:val="18"/>
    </w:rPr>
  </w:style>
  <w:style w:type="paragraph" w:customStyle="1" w:styleId="xl35">
    <w:name w:val="xl35"/>
    <w:basedOn w:val="Normal"/>
    <w:rsid w:val="000E7494"/>
    <w:pPr>
      <w:pBdr>
        <w:top w:val="single" w:sz="4" w:space="0" w:color="auto"/>
        <w:left w:val="single" w:sz="4" w:space="0" w:color="auto"/>
        <w:bottom w:val="single" w:sz="4" w:space="0" w:color="auto"/>
        <w:right w:val="single" w:sz="4" w:space="0" w:color="auto"/>
      </w:pBdr>
      <w:spacing w:beforeLines="1" w:afterLines="1"/>
    </w:pPr>
    <w:rPr>
      <w:rFonts w:ascii="Times" w:hAnsi="Times"/>
      <w:sz w:val="18"/>
      <w:szCs w:val="18"/>
    </w:rPr>
  </w:style>
  <w:style w:type="paragraph" w:customStyle="1" w:styleId="xl36">
    <w:name w:val="xl36"/>
    <w:basedOn w:val="Normal"/>
    <w:rsid w:val="000E7494"/>
    <w:pPr>
      <w:pBdr>
        <w:top w:val="single" w:sz="4" w:space="0" w:color="auto"/>
        <w:left w:val="single" w:sz="4" w:space="0" w:color="auto"/>
        <w:right w:val="single" w:sz="4" w:space="0" w:color="auto"/>
      </w:pBdr>
      <w:spacing w:beforeLines="1" w:afterLines="1"/>
      <w:jc w:val="center"/>
      <w:textAlignment w:val="center"/>
    </w:pPr>
    <w:rPr>
      <w:rFonts w:ascii="Times" w:hAnsi="Times"/>
      <w:sz w:val="18"/>
      <w:szCs w:val="18"/>
    </w:rPr>
  </w:style>
  <w:style w:type="paragraph" w:customStyle="1" w:styleId="xl37">
    <w:name w:val="xl37"/>
    <w:basedOn w:val="Normal"/>
    <w:rsid w:val="000E7494"/>
    <w:pPr>
      <w:pBdr>
        <w:left w:val="single" w:sz="4" w:space="0" w:color="auto"/>
        <w:right w:val="single" w:sz="4" w:space="0" w:color="auto"/>
      </w:pBdr>
      <w:spacing w:beforeLines="1" w:afterLines="1"/>
      <w:jc w:val="center"/>
      <w:textAlignment w:val="center"/>
    </w:pPr>
    <w:rPr>
      <w:rFonts w:ascii="Times" w:hAnsi="Times"/>
      <w:sz w:val="18"/>
      <w:szCs w:val="18"/>
    </w:rPr>
  </w:style>
  <w:style w:type="paragraph" w:customStyle="1" w:styleId="xl38">
    <w:name w:val="xl38"/>
    <w:basedOn w:val="Normal"/>
    <w:rsid w:val="000E7494"/>
    <w:pPr>
      <w:pBdr>
        <w:left w:val="single" w:sz="4" w:space="0" w:color="auto"/>
        <w:bottom w:val="single" w:sz="4" w:space="0" w:color="auto"/>
        <w:right w:val="single" w:sz="4" w:space="0" w:color="auto"/>
      </w:pBdr>
      <w:spacing w:beforeLines="1" w:afterLines="1"/>
      <w:jc w:val="center"/>
      <w:textAlignment w:val="center"/>
    </w:pPr>
    <w:rPr>
      <w:rFonts w:ascii="Times" w:hAnsi="Times"/>
      <w:sz w:val="18"/>
      <w:szCs w:val="18"/>
    </w:rPr>
  </w:style>
  <w:style w:type="paragraph" w:customStyle="1" w:styleId="xl39">
    <w:name w:val="xl39"/>
    <w:basedOn w:val="Normal"/>
    <w:rsid w:val="000E7494"/>
    <w:pPr>
      <w:pBdr>
        <w:top w:val="single" w:sz="4" w:space="0" w:color="auto"/>
        <w:left w:val="single" w:sz="4" w:space="0" w:color="auto"/>
        <w:right w:val="single" w:sz="4" w:space="0" w:color="auto"/>
      </w:pBdr>
      <w:spacing w:beforeLines="1" w:afterLines="1"/>
      <w:jc w:val="center"/>
      <w:textAlignment w:val="center"/>
    </w:pPr>
    <w:rPr>
      <w:rFonts w:ascii="Times" w:hAnsi="Times"/>
      <w:b/>
      <w:bCs/>
      <w:sz w:val="18"/>
      <w:szCs w:val="18"/>
    </w:rPr>
  </w:style>
  <w:style w:type="paragraph" w:customStyle="1" w:styleId="xl40">
    <w:name w:val="xl40"/>
    <w:basedOn w:val="Normal"/>
    <w:rsid w:val="000E7494"/>
    <w:pPr>
      <w:pBdr>
        <w:left w:val="single" w:sz="4" w:space="0" w:color="auto"/>
        <w:right w:val="single" w:sz="4" w:space="0" w:color="auto"/>
      </w:pBdr>
      <w:spacing w:beforeLines="1" w:afterLines="1"/>
      <w:jc w:val="center"/>
      <w:textAlignment w:val="center"/>
    </w:pPr>
    <w:rPr>
      <w:rFonts w:ascii="Times" w:hAnsi="Times"/>
      <w:sz w:val="20"/>
      <w:szCs w:val="20"/>
    </w:rPr>
  </w:style>
  <w:style w:type="paragraph" w:customStyle="1" w:styleId="xl41">
    <w:name w:val="xl41"/>
    <w:basedOn w:val="Normal"/>
    <w:rsid w:val="000E7494"/>
    <w:pPr>
      <w:pBdr>
        <w:left w:val="single" w:sz="4" w:space="0" w:color="auto"/>
        <w:bottom w:val="single" w:sz="4" w:space="0" w:color="auto"/>
        <w:right w:val="single" w:sz="4" w:space="0" w:color="auto"/>
      </w:pBdr>
      <w:spacing w:beforeLines="1" w:afterLines="1"/>
      <w:jc w:val="center"/>
      <w:textAlignment w:val="center"/>
    </w:pPr>
    <w:rPr>
      <w:rFonts w:ascii="Times" w:hAnsi="Times"/>
      <w:sz w:val="20"/>
      <w:szCs w:val="20"/>
    </w:rPr>
  </w:style>
  <w:style w:type="numbering" w:customStyle="1" w:styleId="NoList2">
    <w:name w:val="No List2"/>
    <w:next w:val="NoList"/>
    <w:semiHidden/>
    <w:unhideWhenUsed/>
    <w:rsid w:val="00A872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252DB"/>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D252DB"/>
    <w:pPr>
      <w:ind w:left="720"/>
      <w:contextualSpacing/>
    </w:pPr>
  </w:style>
  <w:style w:type="character" w:styleId="Hyperlink">
    <w:name w:val="Hyperlink"/>
    <w:basedOn w:val="DefaultParagraphFont"/>
    <w:uiPriority w:val="99"/>
    <w:unhideWhenUsed/>
    <w:rsid w:val="00BE387B"/>
    <w:rPr>
      <w:color w:val="0000FF" w:themeColor="hyperlink"/>
      <w:u w:val="single"/>
    </w:rPr>
  </w:style>
  <w:style w:type="character" w:styleId="FollowedHyperlink">
    <w:name w:val="FollowedHyperlink"/>
    <w:basedOn w:val="DefaultParagraphFont"/>
    <w:uiPriority w:val="99"/>
    <w:semiHidden/>
    <w:unhideWhenUsed/>
    <w:rsid w:val="00BE387B"/>
    <w:rPr>
      <w:color w:val="800080" w:themeColor="followedHyperlink"/>
      <w:u w:val="single"/>
    </w:rPr>
  </w:style>
  <w:style w:type="paragraph" w:styleId="BalloonText">
    <w:name w:val="Balloon Text"/>
    <w:basedOn w:val="Normal"/>
    <w:link w:val="BalloonTextChar"/>
    <w:uiPriority w:val="99"/>
    <w:semiHidden/>
    <w:unhideWhenUsed/>
    <w:rsid w:val="00F83113"/>
    <w:rPr>
      <w:rFonts w:ascii="Lucida Grande" w:hAnsi="Lucida Grande"/>
      <w:sz w:val="18"/>
      <w:szCs w:val="18"/>
    </w:rPr>
  </w:style>
  <w:style w:type="character" w:customStyle="1" w:styleId="BalloonTextChar">
    <w:name w:val="Balloon Text Char"/>
    <w:basedOn w:val="DefaultParagraphFont"/>
    <w:link w:val="BalloonText"/>
    <w:uiPriority w:val="99"/>
    <w:semiHidden/>
    <w:rsid w:val="00F83113"/>
    <w:rPr>
      <w:rFonts w:ascii="Lucida Grande" w:hAnsi="Lucida Grande"/>
      <w:sz w:val="18"/>
      <w:szCs w:val="18"/>
    </w:rPr>
  </w:style>
  <w:style w:type="table" w:styleId="TableGrid">
    <w:name w:val="Table Grid"/>
    <w:basedOn w:val="TableNormal"/>
    <w:uiPriority w:val="59"/>
    <w:rsid w:val="00F831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C52D9"/>
    <w:rPr>
      <w:sz w:val="16"/>
      <w:szCs w:val="16"/>
    </w:rPr>
  </w:style>
  <w:style w:type="paragraph" w:styleId="CommentText">
    <w:name w:val="annotation text"/>
    <w:basedOn w:val="Normal"/>
    <w:link w:val="CommentTextChar"/>
    <w:uiPriority w:val="99"/>
    <w:semiHidden/>
    <w:unhideWhenUsed/>
    <w:rsid w:val="00DC52D9"/>
    <w:rPr>
      <w:sz w:val="20"/>
      <w:szCs w:val="20"/>
    </w:rPr>
  </w:style>
  <w:style w:type="character" w:customStyle="1" w:styleId="CommentTextChar">
    <w:name w:val="Comment Text Char"/>
    <w:basedOn w:val="DefaultParagraphFont"/>
    <w:link w:val="CommentText"/>
    <w:uiPriority w:val="99"/>
    <w:semiHidden/>
    <w:rsid w:val="00DC52D9"/>
    <w:rPr>
      <w:sz w:val="20"/>
      <w:szCs w:val="20"/>
    </w:rPr>
  </w:style>
  <w:style w:type="paragraph" w:styleId="CommentSubject">
    <w:name w:val="annotation subject"/>
    <w:basedOn w:val="CommentText"/>
    <w:next w:val="CommentText"/>
    <w:link w:val="CommentSubjectChar"/>
    <w:uiPriority w:val="99"/>
    <w:semiHidden/>
    <w:unhideWhenUsed/>
    <w:rsid w:val="00DC52D9"/>
    <w:rPr>
      <w:b/>
      <w:bCs/>
    </w:rPr>
  </w:style>
  <w:style w:type="character" w:customStyle="1" w:styleId="CommentSubjectChar">
    <w:name w:val="Comment Subject Char"/>
    <w:basedOn w:val="CommentTextChar"/>
    <w:link w:val="CommentSubject"/>
    <w:uiPriority w:val="99"/>
    <w:semiHidden/>
    <w:rsid w:val="00DC52D9"/>
    <w:rPr>
      <w:b/>
      <w:bCs/>
      <w:sz w:val="20"/>
      <w:szCs w:val="20"/>
    </w:rPr>
  </w:style>
</w:styles>
</file>

<file path=word/webSettings.xml><?xml version="1.0" encoding="utf-8"?>
<w:webSettings xmlns:r="http://schemas.openxmlformats.org/officeDocument/2006/relationships" xmlns:w="http://schemas.openxmlformats.org/wordprocessingml/2006/main">
  <w:divs>
    <w:div w:id="34818101">
      <w:bodyDiv w:val="1"/>
      <w:marLeft w:val="0"/>
      <w:marRight w:val="0"/>
      <w:marTop w:val="0"/>
      <w:marBottom w:val="0"/>
      <w:divBdr>
        <w:top w:val="none" w:sz="0" w:space="0" w:color="auto"/>
        <w:left w:val="none" w:sz="0" w:space="0" w:color="auto"/>
        <w:bottom w:val="none" w:sz="0" w:space="0" w:color="auto"/>
        <w:right w:val="none" w:sz="0" w:space="0" w:color="auto"/>
      </w:divBdr>
    </w:div>
    <w:div w:id="56826371">
      <w:bodyDiv w:val="1"/>
      <w:marLeft w:val="0"/>
      <w:marRight w:val="0"/>
      <w:marTop w:val="0"/>
      <w:marBottom w:val="0"/>
      <w:divBdr>
        <w:top w:val="none" w:sz="0" w:space="0" w:color="auto"/>
        <w:left w:val="none" w:sz="0" w:space="0" w:color="auto"/>
        <w:bottom w:val="none" w:sz="0" w:space="0" w:color="auto"/>
        <w:right w:val="none" w:sz="0" w:space="0" w:color="auto"/>
      </w:divBdr>
    </w:div>
    <w:div w:id="231820813">
      <w:bodyDiv w:val="1"/>
      <w:marLeft w:val="0"/>
      <w:marRight w:val="0"/>
      <w:marTop w:val="0"/>
      <w:marBottom w:val="0"/>
      <w:divBdr>
        <w:top w:val="none" w:sz="0" w:space="0" w:color="auto"/>
        <w:left w:val="none" w:sz="0" w:space="0" w:color="auto"/>
        <w:bottom w:val="none" w:sz="0" w:space="0" w:color="auto"/>
        <w:right w:val="none" w:sz="0" w:space="0" w:color="auto"/>
      </w:divBdr>
    </w:div>
    <w:div w:id="514077956">
      <w:bodyDiv w:val="1"/>
      <w:marLeft w:val="0"/>
      <w:marRight w:val="0"/>
      <w:marTop w:val="0"/>
      <w:marBottom w:val="0"/>
      <w:divBdr>
        <w:top w:val="none" w:sz="0" w:space="0" w:color="auto"/>
        <w:left w:val="none" w:sz="0" w:space="0" w:color="auto"/>
        <w:bottom w:val="none" w:sz="0" w:space="0" w:color="auto"/>
        <w:right w:val="none" w:sz="0" w:space="0" w:color="auto"/>
      </w:divBdr>
    </w:div>
    <w:div w:id="801001073">
      <w:bodyDiv w:val="1"/>
      <w:marLeft w:val="0"/>
      <w:marRight w:val="0"/>
      <w:marTop w:val="0"/>
      <w:marBottom w:val="0"/>
      <w:divBdr>
        <w:top w:val="none" w:sz="0" w:space="0" w:color="auto"/>
        <w:left w:val="none" w:sz="0" w:space="0" w:color="auto"/>
        <w:bottom w:val="none" w:sz="0" w:space="0" w:color="auto"/>
        <w:right w:val="none" w:sz="0" w:space="0" w:color="auto"/>
      </w:divBdr>
    </w:div>
    <w:div w:id="878054533">
      <w:bodyDiv w:val="1"/>
      <w:marLeft w:val="0"/>
      <w:marRight w:val="0"/>
      <w:marTop w:val="0"/>
      <w:marBottom w:val="0"/>
      <w:divBdr>
        <w:top w:val="none" w:sz="0" w:space="0" w:color="auto"/>
        <w:left w:val="none" w:sz="0" w:space="0" w:color="auto"/>
        <w:bottom w:val="none" w:sz="0" w:space="0" w:color="auto"/>
        <w:right w:val="none" w:sz="0" w:space="0" w:color="auto"/>
      </w:divBdr>
    </w:div>
    <w:div w:id="899513391">
      <w:bodyDiv w:val="1"/>
      <w:marLeft w:val="0"/>
      <w:marRight w:val="0"/>
      <w:marTop w:val="0"/>
      <w:marBottom w:val="0"/>
      <w:divBdr>
        <w:top w:val="none" w:sz="0" w:space="0" w:color="auto"/>
        <w:left w:val="none" w:sz="0" w:space="0" w:color="auto"/>
        <w:bottom w:val="none" w:sz="0" w:space="0" w:color="auto"/>
        <w:right w:val="none" w:sz="0" w:space="0" w:color="auto"/>
      </w:divBdr>
    </w:div>
    <w:div w:id="980772149">
      <w:bodyDiv w:val="1"/>
      <w:marLeft w:val="0"/>
      <w:marRight w:val="0"/>
      <w:marTop w:val="0"/>
      <w:marBottom w:val="0"/>
      <w:divBdr>
        <w:top w:val="none" w:sz="0" w:space="0" w:color="auto"/>
        <w:left w:val="none" w:sz="0" w:space="0" w:color="auto"/>
        <w:bottom w:val="none" w:sz="0" w:space="0" w:color="auto"/>
        <w:right w:val="none" w:sz="0" w:space="0" w:color="auto"/>
      </w:divBdr>
    </w:div>
    <w:div w:id="1069965053">
      <w:bodyDiv w:val="1"/>
      <w:marLeft w:val="0"/>
      <w:marRight w:val="0"/>
      <w:marTop w:val="0"/>
      <w:marBottom w:val="0"/>
      <w:divBdr>
        <w:top w:val="none" w:sz="0" w:space="0" w:color="auto"/>
        <w:left w:val="none" w:sz="0" w:space="0" w:color="auto"/>
        <w:bottom w:val="none" w:sz="0" w:space="0" w:color="auto"/>
        <w:right w:val="none" w:sz="0" w:space="0" w:color="auto"/>
      </w:divBdr>
    </w:div>
    <w:div w:id="1120800493">
      <w:bodyDiv w:val="1"/>
      <w:marLeft w:val="0"/>
      <w:marRight w:val="0"/>
      <w:marTop w:val="0"/>
      <w:marBottom w:val="0"/>
      <w:divBdr>
        <w:top w:val="none" w:sz="0" w:space="0" w:color="auto"/>
        <w:left w:val="none" w:sz="0" w:space="0" w:color="auto"/>
        <w:bottom w:val="none" w:sz="0" w:space="0" w:color="auto"/>
        <w:right w:val="none" w:sz="0" w:space="0" w:color="auto"/>
      </w:divBdr>
    </w:div>
    <w:div w:id="1152213798">
      <w:bodyDiv w:val="1"/>
      <w:marLeft w:val="0"/>
      <w:marRight w:val="0"/>
      <w:marTop w:val="0"/>
      <w:marBottom w:val="0"/>
      <w:divBdr>
        <w:top w:val="none" w:sz="0" w:space="0" w:color="auto"/>
        <w:left w:val="none" w:sz="0" w:space="0" w:color="auto"/>
        <w:bottom w:val="none" w:sz="0" w:space="0" w:color="auto"/>
        <w:right w:val="none" w:sz="0" w:space="0" w:color="auto"/>
      </w:divBdr>
    </w:div>
    <w:div w:id="1315715449">
      <w:bodyDiv w:val="1"/>
      <w:marLeft w:val="0"/>
      <w:marRight w:val="0"/>
      <w:marTop w:val="0"/>
      <w:marBottom w:val="0"/>
      <w:divBdr>
        <w:top w:val="none" w:sz="0" w:space="0" w:color="auto"/>
        <w:left w:val="none" w:sz="0" w:space="0" w:color="auto"/>
        <w:bottom w:val="none" w:sz="0" w:space="0" w:color="auto"/>
        <w:right w:val="none" w:sz="0" w:space="0" w:color="auto"/>
      </w:divBdr>
    </w:div>
    <w:div w:id="1334793449">
      <w:bodyDiv w:val="1"/>
      <w:marLeft w:val="0"/>
      <w:marRight w:val="0"/>
      <w:marTop w:val="0"/>
      <w:marBottom w:val="0"/>
      <w:divBdr>
        <w:top w:val="none" w:sz="0" w:space="0" w:color="auto"/>
        <w:left w:val="none" w:sz="0" w:space="0" w:color="auto"/>
        <w:bottom w:val="none" w:sz="0" w:space="0" w:color="auto"/>
        <w:right w:val="none" w:sz="0" w:space="0" w:color="auto"/>
      </w:divBdr>
    </w:div>
    <w:div w:id="1413621422">
      <w:bodyDiv w:val="1"/>
      <w:marLeft w:val="0"/>
      <w:marRight w:val="0"/>
      <w:marTop w:val="0"/>
      <w:marBottom w:val="0"/>
      <w:divBdr>
        <w:top w:val="none" w:sz="0" w:space="0" w:color="auto"/>
        <w:left w:val="none" w:sz="0" w:space="0" w:color="auto"/>
        <w:bottom w:val="none" w:sz="0" w:space="0" w:color="auto"/>
        <w:right w:val="none" w:sz="0" w:space="0" w:color="auto"/>
      </w:divBdr>
    </w:div>
    <w:div w:id="1486431213">
      <w:bodyDiv w:val="1"/>
      <w:marLeft w:val="0"/>
      <w:marRight w:val="0"/>
      <w:marTop w:val="0"/>
      <w:marBottom w:val="0"/>
      <w:divBdr>
        <w:top w:val="none" w:sz="0" w:space="0" w:color="auto"/>
        <w:left w:val="none" w:sz="0" w:space="0" w:color="auto"/>
        <w:bottom w:val="none" w:sz="0" w:space="0" w:color="auto"/>
        <w:right w:val="none" w:sz="0" w:space="0" w:color="auto"/>
      </w:divBdr>
    </w:div>
    <w:div w:id="1560901077">
      <w:bodyDiv w:val="1"/>
      <w:marLeft w:val="0"/>
      <w:marRight w:val="0"/>
      <w:marTop w:val="0"/>
      <w:marBottom w:val="0"/>
      <w:divBdr>
        <w:top w:val="none" w:sz="0" w:space="0" w:color="auto"/>
        <w:left w:val="none" w:sz="0" w:space="0" w:color="auto"/>
        <w:bottom w:val="none" w:sz="0" w:space="0" w:color="auto"/>
        <w:right w:val="none" w:sz="0" w:space="0" w:color="auto"/>
      </w:divBdr>
    </w:div>
    <w:div w:id="2021656076">
      <w:bodyDiv w:val="1"/>
      <w:marLeft w:val="0"/>
      <w:marRight w:val="0"/>
      <w:marTop w:val="0"/>
      <w:marBottom w:val="0"/>
      <w:divBdr>
        <w:top w:val="none" w:sz="0" w:space="0" w:color="auto"/>
        <w:left w:val="none" w:sz="0" w:space="0" w:color="auto"/>
        <w:bottom w:val="none" w:sz="0" w:space="0" w:color="auto"/>
        <w:right w:val="none" w:sz="0" w:space="0" w:color="auto"/>
      </w:divBdr>
    </w:div>
    <w:div w:id="2102948607">
      <w:bodyDiv w:val="1"/>
      <w:marLeft w:val="0"/>
      <w:marRight w:val="0"/>
      <w:marTop w:val="0"/>
      <w:marBottom w:val="0"/>
      <w:divBdr>
        <w:top w:val="none" w:sz="0" w:space="0" w:color="auto"/>
        <w:left w:val="none" w:sz="0" w:space="0" w:color="auto"/>
        <w:bottom w:val="none" w:sz="0" w:space="0" w:color="auto"/>
        <w:right w:val="none" w:sz="0" w:space="0" w:color="auto"/>
      </w:divBdr>
    </w:div>
    <w:div w:id="2104107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2" Type="http://schemas.openxmlformats.org/officeDocument/2006/relationships/fontTable" Target="fontTable.xml"/><Relationship Id="rId13" Type="http://schemas.openxmlformats.org/officeDocument/2006/relationships/theme" Target="theme/theme1.xml"/><Relationship Id="rId14"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dhsu@bidmc.harvard.edu" TargetMode="External"/><Relationship Id="rId6" Type="http://schemas.openxmlformats.org/officeDocument/2006/relationships/comments" Target="comment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20</Pages>
  <Words>3159</Words>
  <Characters>18011</Characters>
  <Application>Microsoft Word 12.0.0</Application>
  <DocSecurity>0</DocSecurity>
  <Lines>150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Douglas Hsu</dc:creator>
  <cp:lastModifiedBy>ml f</cp:lastModifiedBy>
  <cp:revision>5</cp:revision>
  <dcterms:created xsi:type="dcterms:W3CDTF">2014-11-08T00:11:00Z</dcterms:created>
  <dcterms:modified xsi:type="dcterms:W3CDTF">2014-11-10T20:24:00Z</dcterms:modified>
</cp:coreProperties>
</file>